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6C3A4E" w14:textId="09630EDD" w:rsidR="00553066" w:rsidRPr="00772652" w:rsidRDefault="00EB4345" w:rsidP="00553066">
      <w:pPr>
        <w:jc w:val="both"/>
        <w:rPr>
          <w:rFonts w:ascii="Times New Roman" w:hAnsi="Times New Roman" w:cs="Times New Roman"/>
          <w:b/>
          <w:bCs/>
          <w:sz w:val="24"/>
          <w:szCs w:val="24"/>
        </w:rPr>
      </w:pPr>
      <w:r w:rsidRPr="00772652">
        <w:rPr>
          <w:rFonts w:ascii="Times New Roman" w:hAnsi="Times New Roman" w:cs="Times New Roman"/>
          <w:b/>
          <w:bCs/>
          <w:sz w:val="24"/>
          <w:szCs w:val="24"/>
        </w:rPr>
        <w:t>ANDMETÖÖTLUSLEPING</w:t>
      </w:r>
    </w:p>
    <w:p w14:paraId="51F93122" w14:textId="77777777" w:rsidR="00EB4345" w:rsidRPr="00FF5A8F" w:rsidRDefault="00EB4345" w:rsidP="00553066">
      <w:pPr>
        <w:jc w:val="both"/>
        <w:rPr>
          <w:rFonts w:ascii="Times New Roman" w:hAnsi="Times New Roman" w:cs="Times New Roman"/>
          <w:b/>
          <w:bCs/>
          <w:sz w:val="24"/>
          <w:szCs w:val="24"/>
        </w:rPr>
      </w:pPr>
    </w:p>
    <w:p w14:paraId="15057DD5" w14:textId="77777777" w:rsidR="00553066" w:rsidRPr="00FF5A8F" w:rsidRDefault="00553066" w:rsidP="00772652">
      <w:pPr>
        <w:pStyle w:val="ListParagraph"/>
        <w:numPr>
          <w:ilvl w:val="0"/>
          <w:numId w:val="1"/>
        </w:numPr>
        <w:ind w:left="709" w:hanging="709"/>
        <w:jc w:val="both"/>
        <w:rPr>
          <w:rFonts w:ascii="Times New Roman" w:hAnsi="Times New Roman" w:cs="Times New Roman"/>
          <w:b/>
          <w:bCs/>
          <w:sz w:val="24"/>
          <w:szCs w:val="24"/>
        </w:rPr>
      </w:pPr>
      <w:r w:rsidRPr="00FF5A8F">
        <w:rPr>
          <w:rFonts w:ascii="Times New Roman" w:hAnsi="Times New Roman" w:cs="Times New Roman"/>
          <w:b/>
          <w:bCs/>
          <w:sz w:val="24"/>
          <w:szCs w:val="24"/>
        </w:rPr>
        <w:t>Üldsätted</w:t>
      </w:r>
    </w:p>
    <w:p w14:paraId="0EB91066" w14:textId="77777777" w:rsidR="00553066" w:rsidRPr="00FF5A8F" w:rsidRDefault="00553066" w:rsidP="00772652">
      <w:pPr>
        <w:pStyle w:val="ListParagraph"/>
        <w:numPr>
          <w:ilvl w:val="1"/>
          <w:numId w:val="1"/>
        </w:numPr>
        <w:ind w:left="709" w:hanging="709"/>
        <w:jc w:val="both"/>
        <w:rPr>
          <w:rFonts w:ascii="Times New Roman" w:hAnsi="Times New Roman" w:cs="Times New Roman"/>
          <w:sz w:val="24"/>
          <w:szCs w:val="24"/>
        </w:rPr>
      </w:pPr>
      <w:r w:rsidRPr="00FF5A8F">
        <w:rPr>
          <w:rFonts w:ascii="Times New Roman" w:hAnsi="Times New Roman" w:cs="Times New Roman"/>
          <w:sz w:val="24"/>
          <w:szCs w:val="24"/>
        </w:rPr>
        <w:t xml:space="preserve">Andmetöötluslepingu eesmärk on kokku leppida volitatud töötleja õigustes ja kohustuses isikuandmete töötlemisel, millest pooled </w:t>
      </w:r>
      <w:r w:rsidR="00C773B7" w:rsidRPr="00FF5A8F">
        <w:rPr>
          <w:rFonts w:ascii="Times New Roman" w:hAnsi="Times New Roman" w:cs="Times New Roman"/>
          <w:sz w:val="24"/>
          <w:szCs w:val="24"/>
        </w:rPr>
        <w:t>teenuse osutamisel</w:t>
      </w:r>
      <w:r w:rsidR="00AF68B3" w:rsidRPr="00FF5A8F">
        <w:rPr>
          <w:rFonts w:ascii="Times New Roman" w:hAnsi="Times New Roman" w:cs="Times New Roman"/>
          <w:sz w:val="24"/>
          <w:szCs w:val="24"/>
        </w:rPr>
        <w:t xml:space="preserve"> </w:t>
      </w:r>
      <w:r w:rsidRPr="00FF5A8F">
        <w:rPr>
          <w:rFonts w:ascii="Times New Roman" w:hAnsi="Times New Roman" w:cs="Times New Roman"/>
          <w:sz w:val="24"/>
          <w:szCs w:val="24"/>
        </w:rPr>
        <w:t xml:space="preserve">(edaspidi </w:t>
      </w:r>
      <w:r w:rsidRPr="00FF5A8F">
        <w:rPr>
          <w:rFonts w:ascii="Times New Roman" w:hAnsi="Times New Roman" w:cs="Times New Roman"/>
          <w:b/>
          <w:sz w:val="24"/>
          <w:szCs w:val="24"/>
        </w:rPr>
        <w:t>leping</w:t>
      </w:r>
      <w:r w:rsidRPr="00FF5A8F">
        <w:rPr>
          <w:rFonts w:ascii="Times New Roman" w:hAnsi="Times New Roman" w:cs="Times New Roman"/>
          <w:sz w:val="24"/>
          <w:szCs w:val="24"/>
        </w:rPr>
        <w:t>)</w:t>
      </w:r>
      <w:r w:rsidR="00C773B7" w:rsidRPr="00FF5A8F">
        <w:rPr>
          <w:rFonts w:ascii="Times New Roman" w:hAnsi="Times New Roman" w:cs="Times New Roman"/>
          <w:sz w:val="24"/>
          <w:szCs w:val="24"/>
        </w:rPr>
        <w:t xml:space="preserve"> </w:t>
      </w:r>
      <w:r w:rsidRPr="00FF5A8F">
        <w:rPr>
          <w:rFonts w:ascii="Times New Roman" w:hAnsi="Times New Roman" w:cs="Times New Roman"/>
          <w:sz w:val="24"/>
          <w:szCs w:val="24"/>
        </w:rPr>
        <w:t xml:space="preserve">juhinduvad. Andmetöötlusleping reguleerib isikuandmete töötlemist vastavalt Euroopa Liidu isikuandmete kaitse üldmäärusele (2016/679) (edaspidi </w:t>
      </w:r>
      <w:r w:rsidRPr="00FF5A8F">
        <w:rPr>
          <w:rFonts w:ascii="Times New Roman" w:hAnsi="Times New Roman" w:cs="Times New Roman"/>
          <w:b/>
          <w:sz w:val="24"/>
          <w:szCs w:val="24"/>
        </w:rPr>
        <w:t>üldmäärus</w:t>
      </w:r>
      <w:r w:rsidRPr="00FF5A8F">
        <w:rPr>
          <w:rFonts w:ascii="Times New Roman" w:hAnsi="Times New Roman" w:cs="Times New Roman"/>
          <w:sz w:val="24"/>
          <w:szCs w:val="24"/>
        </w:rPr>
        <w:t xml:space="preserve">) </w:t>
      </w:r>
      <w:r w:rsidR="00937536" w:rsidRPr="00FF5A8F">
        <w:rPr>
          <w:rFonts w:ascii="Times New Roman" w:hAnsi="Times New Roman" w:cs="Times New Roman"/>
          <w:sz w:val="24"/>
          <w:szCs w:val="24"/>
        </w:rPr>
        <w:t xml:space="preserve">riigihanke esemeks oleva teenuse </w:t>
      </w:r>
      <w:r w:rsidRPr="00FF5A8F">
        <w:rPr>
          <w:rFonts w:ascii="Times New Roman" w:hAnsi="Times New Roman" w:cs="Times New Roman"/>
          <w:sz w:val="24"/>
          <w:szCs w:val="24"/>
        </w:rPr>
        <w:t>osutamise käigus.</w:t>
      </w:r>
    </w:p>
    <w:p w14:paraId="6CB6DF7C" w14:textId="77777777" w:rsidR="00553066" w:rsidRPr="00FF5A8F" w:rsidRDefault="00937536" w:rsidP="00772652">
      <w:pPr>
        <w:pStyle w:val="ListParagraph"/>
        <w:numPr>
          <w:ilvl w:val="1"/>
          <w:numId w:val="1"/>
        </w:numPr>
        <w:ind w:left="709" w:hanging="709"/>
        <w:jc w:val="both"/>
        <w:rPr>
          <w:rFonts w:ascii="Times New Roman" w:hAnsi="Times New Roman" w:cs="Times New Roman"/>
          <w:sz w:val="24"/>
          <w:szCs w:val="24"/>
        </w:rPr>
      </w:pPr>
      <w:r w:rsidRPr="00FF5A8F">
        <w:rPr>
          <w:rFonts w:ascii="Times New Roman" w:hAnsi="Times New Roman" w:cs="Times New Roman"/>
          <w:sz w:val="24"/>
          <w:szCs w:val="24"/>
        </w:rPr>
        <w:t xml:space="preserve">Andmetöötluslepingus </w:t>
      </w:r>
      <w:r w:rsidR="00553066" w:rsidRPr="00FF5A8F">
        <w:rPr>
          <w:rFonts w:ascii="Times New Roman" w:hAnsi="Times New Roman" w:cs="Times New Roman"/>
          <w:sz w:val="24"/>
          <w:szCs w:val="24"/>
        </w:rPr>
        <w:t xml:space="preserve">sätestatud tingimused kehtivad juhul, kui </w:t>
      </w:r>
      <w:r w:rsidRPr="00FF5A8F">
        <w:rPr>
          <w:rFonts w:ascii="Times New Roman" w:hAnsi="Times New Roman" w:cs="Times New Roman"/>
          <w:sz w:val="24"/>
          <w:szCs w:val="24"/>
        </w:rPr>
        <w:t xml:space="preserve">teenuse osutaja </w:t>
      </w:r>
      <w:r w:rsidR="000E6A6C" w:rsidRPr="00FF5A8F">
        <w:rPr>
          <w:rFonts w:ascii="Times New Roman" w:hAnsi="Times New Roman" w:cs="Times New Roman"/>
          <w:sz w:val="24"/>
          <w:szCs w:val="24"/>
        </w:rPr>
        <w:t xml:space="preserve">ehk Riigi Infosüsteemi Amet </w:t>
      </w:r>
      <w:r w:rsidR="00553066" w:rsidRPr="00FF5A8F">
        <w:rPr>
          <w:rFonts w:ascii="Times New Roman" w:hAnsi="Times New Roman" w:cs="Times New Roman"/>
          <w:sz w:val="24"/>
          <w:szCs w:val="24"/>
        </w:rPr>
        <w:t xml:space="preserve">(edaspidi </w:t>
      </w:r>
      <w:r w:rsidR="00553066" w:rsidRPr="00FF5A8F">
        <w:rPr>
          <w:rFonts w:ascii="Times New Roman" w:hAnsi="Times New Roman" w:cs="Times New Roman"/>
          <w:b/>
          <w:sz w:val="24"/>
          <w:szCs w:val="24"/>
        </w:rPr>
        <w:t>volitatud töötleja</w:t>
      </w:r>
      <w:r w:rsidR="00553066" w:rsidRPr="00FF5A8F">
        <w:rPr>
          <w:rFonts w:ascii="Times New Roman" w:hAnsi="Times New Roman" w:cs="Times New Roman"/>
          <w:sz w:val="24"/>
          <w:szCs w:val="24"/>
        </w:rPr>
        <w:t xml:space="preserve">) </w:t>
      </w:r>
      <w:r w:rsidRPr="00FF5A8F">
        <w:rPr>
          <w:rFonts w:ascii="Times New Roman" w:hAnsi="Times New Roman" w:cs="Times New Roman"/>
          <w:sz w:val="24"/>
          <w:szCs w:val="24"/>
        </w:rPr>
        <w:t xml:space="preserve">töötleb tellija </w:t>
      </w:r>
      <w:r w:rsidR="00553066" w:rsidRPr="00FF5A8F">
        <w:rPr>
          <w:rFonts w:ascii="Times New Roman" w:hAnsi="Times New Roman" w:cs="Times New Roman"/>
          <w:sz w:val="24"/>
          <w:szCs w:val="24"/>
        </w:rPr>
        <w:t xml:space="preserve">(edaspidi </w:t>
      </w:r>
      <w:r w:rsidR="00553066" w:rsidRPr="00FF5A8F">
        <w:rPr>
          <w:rFonts w:ascii="Times New Roman" w:hAnsi="Times New Roman" w:cs="Times New Roman"/>
          <w:b/>
          <w:sz w:val="24"/>
          <w:szCs w:val="24"/>
        </w:rPr>
        <w:t>vastutav töötleja</w:t>
      </w:r>
      <w:r w:rsidR="00553066" w:rsidRPr="00FF5A8F">
        <w:rPr>
          <w:rFonts w:ascii="Times New Roman" w:hAnsi="Times New Roman" w:cs="Times New Roman"/>
          <w:sz w:val="24"/>
          <w:szCs w:val="24"/>
        </w:rPr>
        <w:t>) nimel isikuandmeid üldmääruse mõistes.</w:t>
      </w:r>
    </w:p>
    <w:p w14:paraId="3EA88E5C" w14:textId="77777777" w:rsidR="00553066" w:rsidRPr="00FF5A8F" w:rsidRDefault="00553066" w:rsidP="00772652">
      <w:pPr>
        <w:pStyle w:val="ListParagraph"/>
        <w:numPr>
          <w:ilvl w:val="1"/>
          <w:numId w:val="1"/>
        </w:numPr>
        <w:ind w:left="709" w:hanging="709"/>
        <w:jc w:val="both"/>
        <w:rPr>
          <w:rFonts w:ascii="Times New Roman" w:hAnsi="Times New Roman" w:cs="Times New Roman"/>
          <w:sz w:val="24"/>
          <w:szCs w:val="24"/>
        </w:rPr>
      </w:pPr>
      <w:r w:rsidRPr="00FF5A8F">
        <w:rPr>
          <w:rFonts w:ascii="Times New Roman" w:hAnsi="Times New Roman" w:cs="Times New Roman"/>
          <w:sz w:val="24"/>
          <w:szCs w:val="24"/>
        </w:rPr>
        <w:t xml:space="preserve">Andmesubjektide kategooriad ja isikuandmete liigid, mida lepingu täitmisel töödeldakse (edaspidi </w:t>
      </w:r>
      <w:r w:rsidRPr="00FF5A8F">
        <w:rPr>
          <w:rFonts w:ascii="Times New Roman" w:hAnsi="Times New Roman" w:cs="Times New Roman"/>
          <w:b/>
          <w:sz w:val="24"/>
          <w:szCs w:val="24"/>
        </w:rPr>
        <w:t>isikuandmed</w:t>
      </w:r>
      <w:r w:rsidRPr="00FF5A8F">
        <w:rPr>
          <w:rFonts w:ascii="Times New Roman" w:hAnsi="Times New Roman" w:cs="Times New Roman"/>
          <w:sz w:val="24"/>
          <w:szCs w:val="24"/>
        </w:rPr>
        <w:t>), isikuandmete töötlemise kestus, iseloom ja eesmärgid on välja toodud alljärgnevalt:</w:t>
      </w:r>
    </w:p>
    <w:tbl>
      <w:tblPr>
        <w:tblStyle w:val="TableGrid"/>
        <w:tblW w:w="0" w:type="auto"/>
        <w:tblInd w:w="720" w:type="dxa"/>
        <w:tblLayout w:type="fixed"/>
        <w:tblLook w:val="04A0" w:firstRow="1" w:lastRow="0" w:firstColumn="1" w:lastColumn="0" w:noHBand="0" w:noVBand="1"/>
      </w:tblPr>
      <w:tblGrid>
        <w:gridCol w:w="1543"/>
        <w:gridCol w:w="1276"/>
        <w:gridCol w:w="1843"/>
        <w:gridCol w:w="1984"/>
        <w:gridCol w:w="1696"/>
      </w:tblGrid>
      <w:tr w:rsidR="00EB4345" w:rsidRPr="00FF5A8F" w14:paraId="1F3A5EC7" w14:textId="77777777" w:rsidTr="00EB4345">
        <w:tc>
          <w:tcPr>
            <w:tcW w:w="1543" w:type="dxa"/>
          </w:tcPr>
          <w:p w14:paraId="636A3211" w14:textId="77777777" w:rsidR="00553066" w:rsidRPr="00772652" w:rsidRDefault="00553066" w:rsidP="00EF76E9">
            <w:pPr>
              <w:jc w:val="both"/>
              <w:rPr>
                <w:rFonts w:ascii="Times New Roman" w:hAnsi="Times New Roman" w:cs="Times New Roman"/>
                <w:b/>
                <w:bCs/>
                <w:sz w:val="20"/>
                <w:szCs w:val="20"/>
              </w:rPr>
            </w:pPr>
            <w:r w:rsidRPr="00772652">
              <w:rPr>
                <w:rFonts w:ascii="Times New Roman" w:hAnsi="Times New Roman" w:cs="Times New Roman"/>
                <w:b/>
                <w:bCs/>
                <w:sz w:val="20"/>
                <w:szCs w:val="20"/>
              </w:rPr>
              <w:t>Töödeldavate isikuandmete kategooriad</w:t>
            </w:r>
          </w:p>
        </w:tc>
        <w:tc>
          <w:tcPr>
            <w:tcW w:w="1276" w:type="dxa"/>
          </w:tcPr>
          <w:p w14:paraId="7C0F9D6C" w14:textId="77777777" w:rsidR="00553066" w:rsidRPr="00772652" w:rsidRDefault="00553066" w:rsidP="00EF76E9">
            <w:pPr>
              <w:jc w:val="both"/>
              <w:rPr>
                <w:rFonts w:ascii="Times New Roman" w:hAnsi="Times New Roman" w:cs="Times New Roman"/>
                <w:b/>
                <w:bCs/>
                <w:sz w:val="20"/>
                <w:szCs w:val="20"/>
              </w:rPr>
            </w:pPr>
            <w:r w:rsidRPr="00772652">
              <w:rPr>
                <w:rFonts w:ascii="Times New Roman" w:hAnsi="Times New Roman" w:cs="Times New Roman"/>
                <w:b/>
                <w:bCs/>
                <w:sz w:val="20"/>
                <w:szCs w:val="20"/>
              </w:rPr>
              <w:t>Töötlemise laad</w:t>
            </w:r>
          </w:p>
        </w:tc>
        <w:tc>
          <w:tcPr>
            <w:tcW w:w="1843" w:type="dxa"/>
          </w:tcPr>
          <w:p w14:paraId="7E1743F9" w14:textId="77777777" w:rsidR="00553066" w:rsidRPr="00772652" w:rsidRDefault="00553066" w:rsidP="00EF76E9">
            <w:pPr>
              <w:jc w:val="both"/>
              <w:rPr>
                <w:rFonts w:ascii="Times New Roman" w:hAnsi="Times New Roman" w:cs="Times New Roman"/>
                <w:b/>
                <w:bCs/>
                <w:sz w:val="20"/>
                <w:szCs w:val="20"/>
              </w:rPr>
            </w:pPr>
            <w:r w:rsidRPr="00772652">
              <w:rPr>
                <w:rFonts w:ascii="Times New Roman" w:hAnsi="Times New Roman" w:cs="Times New Roman"/>
                <w:b/>
                <w:bCs/>
                <w:sz w:val="20"/>
                <w:szCs w:val="20"/>
              </w:rPr>
              <w:t>Töötlemise eesmärk</w:t>
            </w:r>
          </w:p>
        </w:tc>
        <w:tc>
          <w:tcPr>
            <w:tcW w:w="1984" w:type="dxa"/>
          </w:tcPr>
          <w:p w14:paraId="5D979E84" w14:textId="77777777" w:rsidR="00553066" w:rsidRPr="00772652" w:rsidRDefault="00553066" w:rsidP="00EF76E9">
            <w:pPr>
              <w:jc w:val="both"/>
              <w:rPr>
                <w:rFonts w:ascii="Times New Roman" w:hAnsi="Times New Roman" w:cs="Times New Roman"/>
                <w:b/>
                <w:bCs/>
                <w:sz w:val="20"/>
                <w:szCs w:val="20"/>
              </w:rPr>
            </w:pPr>
            <w:r w:rsidRPr="00772652">
              <w:rPr>
                <w:rFonts w:ascii="Times New Roman" w:hAnsi="Times New Roman" w:cs="Times New Roman"/>
                <w:b/>
                <w:bCs/>
                <w:sz w:val="20"/>
                <w:szCs w:val="20"/>
              </w:rPr>
              <w:t>Töötlemise kestus</w:t>
            </w:r>
          </w:p>
        </w:tc>
        <w:tc>
          <w:tcPr>
            <w:tcW w:w="1696" w:type="dxa"/>
          </w:tcPr>
          <w:p w14:paraId="1CA91FEC" w14:textId="77777777" w:rsidR="00553066" w:rsidRPr="00772652" w:rsidRDefault="00553066" w:rsidP="00EF76E9">
            <w:pPr>
              <w:jc w:val="both"/>
              <w:rPr>
                <w:rFonts w:ascii="Times New Roman" w:hAnsi="Times New Roman" w:cs="Times New Roman"/>
                <w:b/>
                <w:bCs/>
                <w:sz w:val="20"/>
                <w:szCs w:val="20"/>
              </w:rPr>
            </w:pPr>
            <w:r w:rsidRPr="00772652">
              <w:rPr>
                <w:rFonts w:ascii="Times New Roman" w:hAnsi="Times New Roman" w:cs="Times New Roman"/>
                <w:b/>
                <w:bCs/>
                <w:sz w:val="20"/>
                <w:szCs w:val="20"/>
              </w:rPr>
              <w:t>Andmesubjektide kategooriad</w:t>
            </w:r>
          </w:p>
        </w:tc>
      </w:tr>
      <w:tr w:rsidR="00EB4345" w:rsidRPr="00FF5A8F" w14:paraId="2F6CF760" w14:textId="77777777" w:rsidTr="00EB4345">
        <w:tc>
          <w:tcPr>
            <w:tcW w:w="1543" w:type="dxa"/>
          </w:tcPr>
          <w:p w14:paraId="1D52BB0E" w14:textId="77777777" w:rsidR="00553066" w:rsidRPr="00772652" w:rsidRDefault="003F2D26" w:rsidP="00B21D59">
            <w:pPr>
              <w:rPr>
                <w:rFonts w:ascii="Times New Roman" w:hAnsi="Times New Roman" w:cs="Times New Roman"/>
                <w:sz w:val="20"/>
                <w:szCs w:val="20"/>
              </w:rPr>
            </w:pPr>
            <w:r w:rsidRPr="00772652">
              <w:rPr>
                <w:rFonts w:ascii="Times New Roman" w:hAnsi="Times New Roman" w:cs="Times New Roman"/>
                <w:sz w:val="20"/>
                <w:szCs w:val="20"/>
              </w:rPr>
              <w:t>E</w:t>
            </w:r>
            <w:r w:rsidR="00582655" w:rsidRPr="00772652">
              <w:rPr>
                <w:rFonts w:ascii="Times New Roman" w:hAnsi="Times New Roman" w:cs="Times New Roman"/>
                <w:sz w:val="20"/>
                <w:szCs w:val="20"/>
              </w:rPr>
              <w:t>es- ja perekonnanimi</w:t>
            </w:r>
          </w:p>
        </w:tc>
        <w:tc>
          <w:tcPr>
            <w:tcW w:w="1276" w:type="dxa"/>
          </w:tcPr>
          <w:p w14:paraId="09DEDBDC" w14:textId="77777777" w:rsidR="00553066" w:rsidRPr="00772652" w:rsidRDefault="00C773B7" w:rsidP="00B21D59">
            <w:pPr>
              <w:rPr>
                <w:rFonts w:ascii="Times New Roman" w:hAnsi="Times New Roman" w:cs="Times New Roman"/>
                <w:sz w:val="20"/>
                <w:szCs w:val="20"/>
              </w:rPr>
            </w:pPr>
            <w:r w:rsidRPr="00772652">
              <w:rPr>
                <w:rFonts w:ascii="Times New Roman" w:hAnsi="Times New Roman" w:cs="Times New Roman"/>
                <w:sz w:val="20"/>
                <w:szCs w:val="20"/>
              </w:rPr>
              <w:t>Kogumine, edastamine, säilitamine, kustutamine</w:t>
            </w:r>
          </w:p>
        </w:tc>
        <w:tc>
          <w:tcPr>
            <w:tcW w:w="1843" w:type="dxa"/>
          </w:tcPr>
          <w:p w14:paraId="45A53D3F" w14:textId="77777777" w:rsidR="00553066" w:rsidRPr="00772652" w:rsidRDefault="00C773B7" w:rsidP="00B21D59">
            <w:pPr>
              <w:jc w:val="both"/>
              <w:rPr>
                <w:rFonts w:ascii="Times New Roman" w:hAnsi="Times New Roman" w:cs="Times New Roman"/>
                <w:sz w:val="20"/>
                <w:szCs w:val="20"/>
              </w:rPr>
            </w:pPr>
            <w:r w:rsidRPr="00772652">
              <w:rPr>
                <w:rFonts w:ascii="Times New Roman" w:hAnsi="Times New Roman" w:cs="Times New Roman"/>
                <w:sz w:val="20"/>
                <w:szCs w:val="20"/>
              </w:rPr>
              <w:t>Isiku unikaalne identifitseerimine teavituste ja dokumentide kättetoimetamisel</w:t>
            </w:r>
          </w:p>
        </w:tc>
        <w:tc>
          <w:tcPr>
            <w:tcW w:w="1984" w:type="dxa"/>
          </w:tcPr>
          <w:p w14:paraId="6F2B67CF" w14:textId="77777777" w:rsidR="00553066" w:rsidRPr="00772652" w:rsidRDefault="00C773B7" w:rsidP="00B21D59">
            <w:pPr>
              <w:jc w:val="both"/>
              <w:rPr>
                <w:rFonts w:ascii="Times New Roman" w:hAnsi="Times New Roman" w:cs="Times New Roman"/>
                <w:sz w:val="20"/>
                <w:szCs w:val="20"/>
              </w:rPr>
            </w:pPr>
            <w:r w:rsidRPr="00772652">
              <w:rPr>
                <w:rFonts w:ascii="Times New Roman" w:hAnsi="Times New Roman" w:cs="Times New Roman"/>
                <w:sz w:val="20"/>
                <w:szCs w:val="20"/>
              </w:rPr>
              <w:t>Lepingu kehtivuse ajal või kuni andmesubjekti seadetest tuleneva suunamise muutmiseni</w:t>
            </w:r>
          </w:p>
        </w:tc>
        <w:tc>
          <w:tcPr>
            <w:tcW w:w="1696" w:type="dxa"/>
          </w:tcPr>
          <w:p w14:paraId="6F3A6CCD" w14:textId="77777777" w:rsidR="00553066" w:rsidRPr="00772652" w:rsidRDefault="00C773B7" w:rsidP="00EF76E9">
            <w:pPr>
              <w:jc w:val="both"/>
              <w:rPr>
                <w:rFonts w:ascii="Times New Roman" w:hAnsi="Times New Roman" w:cs="Times New Roman"/>
                <w:sz w:val="20"/>
                <w:szCs w:val="20"/>
              </w:rPr>
            </w:pPr>
            <w:r w:rsidRPr="00772652">
              <w:rPr>
                <w:rFonts w:ascii="Times New Roman" w:hAnsi="Times New Roman" w:cs="Times New Roman"/>
                <w:sz w:val="20"/>
                <w:szCs w:val="20"/>
              </w:rPr>
              <w:t>Füüsilised isikud</w:t>
            </w:r>
            <w:r w:rsidR="00582655" w:rsidRPr="00772652">
              <w:rPr>
                <w:rFonts w:ascii="Times New Roman" w:hAnsi="Times New Roman" w:cs="Times New Roman"/>
                <w:sz w:val="20"/>
                <w:szCs w:val="20"/>
              </w:rPr>
              <w:t xml:space="preserve"> </w:t>
            </w:r>
          </w:p>
        </w:tc>
      </w:tr>
      <w:tr w:rsidR="00EB4345" w:rsidRPr="00FF5A8F" w14:paraId="23E6C20B" w14:textId="77777777" w:rsidTr="00EB4345">
        <w:tc>
          <w:tcPr>
            <w:tcW w:w="1543" w:type="dxa"/>
          </w:tcPr>
          <w:p w14:paraId="025ADDF1" w14:textId="77777777" w:rsidR="00C773B7" w:rsidRPr="00772652" w:rsidRDefault="00C773B7" w:rsidP="00C773B7">
            <w:pPr>
              <w:rPr>
                <w:rFonts w:ascii="Times New Roman" w:hAnsi="Times New Roman" w:cs="Times New Roman"/>
                <w:sz w:val="20"/>
                <w:szCs w:val="20"/>
              </w:rPr>
            </w:pPr>
            <w:r w:rsidRPr="00772652">
              <w:rPr>
                <w:rFonts w:ascii="Times New Roman" w:hAnsi="Times New Roman" w:cs="Times New Roman"/>
                <w:sz w:val="20"/>
                <w:szCs w:val="20"/>
              </w:rPr>
              <w:t>Isikukood</w:t>
            </w:r>
          </w:p>
        </w:tc>
        <w:tc>
          <w:tcPr>
            <w:tcW w:w="1276" w:type="dxa"/>
          </w:tcPr>
          <w:p w14:paraId="730125A3" w14:textId="77777777" w:rsidR="00C773B7" w:rsidRPr="00772652" w:rsidRDefault="00C773B7" w:rsidP="00C773B7">
            <w:pPr>
              <w:rPr>
                <w:rFonts w:ascii="Times New Roman" w:hAnsi="Times New Roman" w:cs="Times New Roman"/>
                <w:sz w:val="20"/>
                <w:szCs w:val="20"/>
              </w:rPr>
            </w:pPr>
            <w:r w:rsidRPr="00772652">
              <w:rPr>
                <w:rFonts w:ascii="Times New Roman" w:hAnsi="Times New Roman" w:cs="Times New Roman"/>
                <w:sz w:val="20"/>
                <w:szCs w:val="20"/>
              </w:rPr>
              <w:t>Kogumine, edastamine, säilitamine, kustutamine</w:t>
            </w:r>
          </w:p>
        </w:tc>
        <w:tc>
          <w:tcPr>
            <w:tcW w:w="1843" w:type="dxa"/>
          </w:tcPr>
          <w:p w14:paraId="0E0DDC2D" w14:textId="77777777" w:rsidR="00C773B7" w:rsidRPr="00772652" w:rsidRDefault="00C773B7" w:rsidP="00C773B7">
            <w:pPr>
              <w:jc w:val="both"/>
              <w:rPr>
                <w:rFonts w:ascii="Times New Roman" w:hAnsi="Times New Roman" w:cs="Times New Roman"/>
                <w:sz w:val="20"/>
                <w:szCs w:val="20"/>
              </w:rPr>
            </w:pPr>
            <w:r w:rsidRPr="00772652">
              <w:rPr>
                <w:rFonts w:ascii="Times New Roman" w:hAnsi="Times New Roman" w:cs="Times New Roman"/>
                <w:sz w:val="20"/>
                <w:szCs w:val="20"/>
              </w:rPr>
              <w:t>Isiku unikaalne identifitseerimine teavituste ja dokumentide kättetoimetamisel</w:t>
            </w:r>
          </w:p>
        </w:tc>
        <w:tc>
          <w:tcPr>
            <w:tcW w:w="1984" w:type="dxa"/>
          </w:tcPr>
          <w:p w14:paraId="44C45B6D" w14:textId="77777777" w:rsidR="00C773B7" w:rsidRPr="00772652" w:rsidRDefault="00C773B7" w:rsidP="00C773B7">
            <w:pPr>
              <w:jc w:val="both"/>
              <w:rPr>
                <w:rFonts w:ascii="Times New Roman" w:hAnsi="Times New Roman" w:cs="Times New Roman"/>
                <w:sz w:val="20"/>
                <w:szCs w:val="20"/>
              </w:rPr>
            </w:pPr>
            <w:r w:rsidRPr="00772652">
              <w:rPr>
                <w:rFonts w:ascii="Times New Roman" w:hAnsi="Times New Roman" w:cs="Times New Roman"/>
                <w:sz w:val="20"/>
                <w:szCs w:val="20"/>
              </w:rPr>
              <w:t>Lepingu kehtivuse ajal või kuni andmesubjekti seadetest tuleneva suunamise muutmiseni</w:t>
            </w:r>
          </w:p>
        </w:tc>
        <w:tc>
          <w:tcPr>
            <w:tcW w:w="1696" w:type="dxa"/>
          </w:tcPr>
          <w:p w14:paraId="3BF43D77" w14:textId="77777777" w:rsidR="00C773B7" w:rsidRPr="00772652" w:rsidRDefault="00C773B7" w:rsidP="00C773B7">
            <w:pPr>
              <w:jc w:val="both"/>
              <w:rPr>
                <w:rFonts w:ascii="Times New Roman" w:hAnsi="Times New Roman" w:cs="Times New Roman"/>
                <w:sz w:val="20"/>
                <w:szCs w:val="20"/>
              </w:rPr>
            </w:pPr>
            <w:r w:rsidRPr="00772652">
              <w:rPr>
                <w:rFonts w:ascii="Times New Roman" w:hAnsi="Times New Roman" w:cs="Times New Roman"/>
                <w:sz w:val="20"/>
                <w:szCs w:val="20"/>
              </w:rPr>
              <w:t xml:space="preserve">Füüsilised isikud </w:t>
            </w:r>
          </w:p>
        </w:tc>
      </w:tr>
      <w:tr w:rsidR="00EB4345" w:rsidRPr="00FF5A8F" w14:paraId="7C721497" w14:textId="77777777" w:rsidTr="00EB4345">
        <w:tc>
          <w:tcPr>
            <w:tcW w:w="1543" w:type="dxa"/>
          </w:tcPr>
          <w:p w14:paraId="66AEE23B" w14:textId="77777777" w:rsidR="00C773B7" w:rsidRPr="00772652" w:rsidRDefault="00C773B7" w:rsidP="00C773B7">
            <w:pPr>
              <w:rPr>
                <w:rFonts w:ascii="Times New Roman" w:hAnsi="Times New Roman" w:cs="Times New Roman"/>
                <w:sz w:val="20"/>
                <w:szCs w:val="20"/>
              </w:rPr>
            </w:pPr>
            <w:r w:rsidRPr="00772652">
              <w:rPr>
                <w:rFonts w:ascii="Times New Roman" w:hAnsi="Times New Roman" w:cs="Times New Roman"/>
                <w:sz w:val="20"/>
                <w:szCs w:val="20"/>
              </w:rPr>
              <w:t>E-posti aadress</w:t>
            </w:r>
          </w:p>
        </w:tc>
        <w:tc>
          <w:tcPr>
            <w:tcW w:w="1276" w:type="dxa"/>
          </w:tcPr>
          <w:p w14:paraId="5E29E126" w14:textId="77777777" w:rsidR="00C773B7" w:rsidRPr="00772652" w:rsidRDefault="00C773B7" w:rsidP="00C773B7">
            <w:pPr>
              <w:rPr>
                <w:rFonts w:ascii="Times New Roman" w:hAnsi="Times New Roman" w:cs="Times New Roman"/>
                <w:sz w:val="20"/>
                <w:szCs w:val="20"/>
              </w:rPr>
            </w:pPr>
            <w:r w:rsidRPr="00772652">
              <w:rPr>
                <w:rFonts w:ascii="Times New Roman" w:hAnsi="Times New Roman" w:cs="Times New Roman"/>
                <w:sz w:val="20"/>
                <w:szCs w:val="20"/>
              </w:rPr>
              <w:t>Kogumine, edastamine, säilitamine</w:t>
            </w:r>
          </w:p>
        </w:tc>
        <w:tc>
          <w:tcPr>
            <w:tcW w:w="1843" w:type="dxa"/>
          </w:tcPr>
          <w:p w14:paraId="07AF6858" w14:textId="77777777" w:rsidR="00C773B7" w:rsidRPr="00772652" w:rsidRDefault="00C773B7" w:rsidP="00C773B7">
            <w:pPr>
              <w:jc w:val="both"/>
              <w:rPr>
                <w:rFonts w:ascii="Times New Roman" w:hAnsi="Times New Roman" w:cs="Times New Roman"/>
                <w:sz w:val="20"/>
                <w:szCs w:val="20"/>
              </w:rPr>
            </w:pPr>
            <w:r w:rsidRPr="00772652">
              <w:rPr>
                <w:rFonts w:ascii="Times New Roman" w:hAnsi="Times New Roman" w:cs="Times New Roman"/>
                <w:sz w:val="20"/>
                <w:szCs w:val="20"/>
              </w:rPr>
              <w:t>Teavituste edastamine e-posti teel</w:t>
            </w:r>
          </w:p>
        </w:tc>
        <w:tc>
          <w:tcPr>
            <w:tcW w:w="1984" w:type="dxa"/>
          </w:tcPr>
          <w:p w14:paraId="6F429CE8" w14:textId="77777777" w:rsidR="00C773B7" w:rsidRPr="00772652" w:rsidRDefault="00C773B7" w:rsidP="00C773B7">
            <w:pPr>
              <w:jc w:val="both"/>
              <w:rPr>
                <w:rFonts w:ascii="Times New Roman" w:hAnsi="Times New Roman" w:cs="Times New Roman"/>
                <w:sz w:val="20"/>
                <w:szCs w:val="20"/>
              </w:rPr>
            </w:pPr>
            <w:r w:rsidRPr="00772652">
              <w:rPr>
                <w:rFonts w:ascii="Times New Roman" w:hAnsi="Times New Roman" w:cs="Times New Roman"/>
                <w:sz w:val="20"/>
                <w:szCs w:val="20"/>
              </w:rPr>
              <w:t>Lepingu kehtivuse ajal või kuni andmesubjekt muudab oma e-posti suunamist</w:t>
            </w:r>
          </w:p>
        </w:tc>
        <w:tc>
          <w:tcPr>
            <w:tcW w:w="1696" w:type="dxa"/>
          </w:tcPr>
          <w:p w14:paraId="698A5F2C" w14:textId="77777777" w:rsidR="00C773B7" w:rsidRPr="00772652" w:rsidRDefault="00C773B7" w:rsidP="00C773B7">
            <w:pPr>
              <w:jc w:val="both"/>
              <w:rPr>
                <w:rFonts w:ascii="Times New Roman" w:hAnsi="Times New Roman" w:cs="Times New Roman"/>
                <w:sz w:val="20"/>
                <w:szCs w:val="20"/>
              </w:rPr>
            </w:pPr>
            <w:r w:rsidRPr="00772652">
              <w:rPr>
                <w:rFonts w:ascii="Times New Roman" w:hAnsi="Times New Roman" w:cs="Times New Roman"/>
                <w:sz w:val="20"/>
                <w:szCs w:val="20"/>
              </w:rPr>
              <w:t xml:space="preserve">Füüsilised isikud </w:t>
            </w:r>
          </w:p>
        </w:tc>
      </w:tr>
      <w:tr w:rsidR="00EB4345" w:rsidRPr="00FF5A8F" w14:paraId="272130F4" w14:textId="77777777" w:rsidTr="00EB4345">
        <w:tc>
          <w:tcPr>
            <w:tcW w:w="1543" w:type="dxa"/>
          </w:tcPr>
          <w:p w14:paraId="3F8CDD7E" w14:textId="77777777" w:rsidR="00C773B7" w:rsidRPr="00772652" w:rsidRDefault="00C773B7" w:rsidP="00C773B7">
            <w:pPr>
              <w:rPr>
                <w:rFonts w:ascii="Times New Roman" w:hAnsi="Times New Roman" w:cs="Times New Roman"/>
                <w:sz w:val="20"/>
                <w:szCs w:val="20"/>
              </w:rPr>
            </w:pPr>
            <w:r w:rsidRPr="00772652">
              <w:rPr>
                <w:rFonts w:ascii="Times New Roman" w:hAnsi="Times New Roman" w:cs="Times New Roman"/>
                <w:sz w:val="20"/>
                <w:szCs w:val="20"/>
              </w:rPr>
              <w:t>Telefoninumber</w:t>
            </w:r>
          </w:p>
        </w:tc>
        <w:tc>
          <w:tcPr>
            <w:tcW w:w="1276" w:type="dxa"/>
          </w:tcPr>
          <w:p w14:paraId="1A19EF56" w14:textId="77777777" w:rsidR="00C773B7" w:rsidRPr="00772652" w:rsidRDefault="00C773B7" w:rsidP="00C773B7">
            <w:pPr>
              <w:rPr>
                <w:rFonts w:ascii="Times New Roman" w:hAnsi="Times New Roman" w:cs="Times New Roman"/>
                <w:sz w:val="20"/>
                <w:szCs w:val="20"/>
              </w:rPr>
            </w:pPr>
            <w:r w:rsidRPr="00772652">
              <w:rPr>
                <w:rFonts w:ascii="Times New Roman" w:hAnsi="Times New Roman" w:cs="Times New Roman"/>
                <w:sz w:val="20"/>
                <w:szCs w:val="20"/>
              </w:rPr>
              <w:t>Kogumine, edastamine, säilitamine</w:t>
            </w:r>
          </w:p>
        </w:tc>
        <w:tc>
          <w:tcPr>
            <w:tcW w:w="1843" w:type="dxa"/>
          </w:tcPr>
          <w:p w14:paraId="6FFF716F" w14:textId="77777777" w:rsidR="00C773B7" w:rsidRPr="00772652" w:rsidRDefault="00C773B7" w:rsidP="00C773B7">
            <w:pPr>
              <w:jc w:val="both"/>
              <w:rPr>
                <w:rFonts w:ascii="Times New Roman" w:hAnsi="Times New Roman" w:cs="Times New Roman"/>
                <w:sz w:val="20"/>
                <w:szCs w:val="20"/>
              </w:rPr>
            </w:pPr>
            <w:r w:rsidRPr="00772652">
              <w:rPr>
                <w:rFonts w:ascii="Times New Roman" w:hAnsi="Times New Roman" w:cs="Times New Roman"/>
                <w:sz w:val="20"/>
                <w:szCs w:val="20"/>
              </w:rPr>
              <w:t>SMS-teavituste saatmine</w:t>
            </w:r>
          </w:p>
        </w:tc>
        <w:tc>
          <w:tcPr>
            <w:tcW w:w="1984" w:type="dxa"/>
          </w:tcPr>
          <w:p w14:paraId="35AF9C32" w14:textId="77777777" w:rsidR="00C773B7" w:rsidRPr="00772652" w:rsidRDefault="00C773B7" w:rsidP="00C773B7">
            <w:pPr>
              <w:jc w:val="both"/>
              <w:rPr>
                <w:rFonts w:ascii="Times New Roman" w:hAnsi="Times New Roman" w:cs="Times New Roman"/>
                <w:sz w:val="20"/>
                <w:szCs w:val="20"/>
              </w:rPr>
            </w:pPr>
            <w:r w:rsidRPr="00772652">
              <w:rPr>
                <w:rFonts w:ascii="Times New Roman" w:hAnsi="Times New Roman" w:cs="Times New Roman"/>
                <w:sz w:val="20"/>
                <w:szCs w:val="20"/>
              </w:rPr>
              <w:t>Lepingu kehtivuse ajal või kuni andmesubjekt eemaldab numbri</w:t>
            </w:r>
          </w:p>
        </w:tc>
        <w:tc>
          <w:tcPr>
            <w:tcW w:w="1696" w:type="dxa"/>
          </w:tcPr>
          <w:p w14:paraId="2D080128" w14:textId="77777777" w:rsidR="00C773B7" w:rsidRPr="00772652" w:rsidRDefault="00C773B7" w:rsidP="00C773B7">
            <w:pPr>
              <w:jc w:val="both"/>
              <w:rPr>
                <w:rFonts w:ascii="Times New Roman" w:hAnsi="Times New Roman" w:cs="Times New Roman"/>
                <w:sz w:val="20"/>
                <w:szCs w:val="20"/>
              </w:rPr>
            </w:pPr>
            <w:r w:rsidRPr="00772652">
              <w:rPr>
                <w:rFonts w:ascii="Times New Roman" w:hAnsi="Times New Roman" w:cs="Times New Roman"/>
                <w:sz w:val="20"/>
                <w:szCs w:val="20"/>
              </w:rPr>
              <w:t xml:space="preserve">Füüsilised isikud </w:t>
            </w:r>
          </w:p>
        </w:tc>
      </w:tr>
      <w:tr w:rsidR="00EB4345" w:rsidRPr="00FF5A8F" w14:paraId="0A01256A" w14:textId="77777777" w:rsidTr="00EB4345">
        <w:tc>
          <w:tcPr>
            <w:tcW w:w="1543" w:type="dxa"/>
          </w:tcPr>
          <w:p w14:paraId="3F5FB6D0" w14:textId="77777777" w:rsidR="00C773B7" w:rsidRPr="00772652" w:rsidRDefault="00C773B7" w:rsidP="00C773B7">
            <w:pPr>
              <w:rPr>
                <w:rFonts w:ascii="Times New Roman" w:hAnsi="Times New Roman" w:cs="Times New Roman"/>
                <w:sz w:val="20"/>
                <w:szCs w:val="20"/>
              </w:rPr>
            </w:pPr>
            <w:r w:rsidRPr="00772652">
              <w:rPr>
                <w:rFonts w:ascii="Times New Roman" w:hAnsi="Times New Roman" w:cs="Times New Roman"/>
                <w:sz w:val="20"/>
                <w:szCs w:val="20"/>
              </w:rPr>
              <w:t>Dokumentide sisu</w:t>
            </w:r>
          </w:p>
        </w:tc>
        <w:tc>
          <w:tcPr>
            <w:tcW w:w="1276" w:type="dxa"/>
          </w:tcPr>
          <w:p w14:paraId="55F52FEA" w14:textId="77777777" w:rsidR="00C773B7" w:rsidRPr="00772652" w:rsidRDefault="00C773B7" w:rsidP="00C773B7">
            <w:pPr>
              <w:rPr>
                <w:rFonts w:ascii="Times New Roman" w:hAnsi="Times New Roman" w:cs="Times New Roman"/>
                <w:sz w:val="20"/>
                <w:szCs w:val="20"/>
              </w:rPr>
            </w:pPr>
            <w:r w:rsidRPr="00772652">
              <w:rPr>
                <w:rFonts w:ascii="Times New Roman" w:hAnsi="Times New Roman" w:cs="Times New Roman"/>
                <w:sz w:val="20"/>
                <w:szCs w:val="20"/>
              </w:rPr>
              <w:t>Kogumine, edastamine, säilitamine, logimine</w:t>
            </w:r>
          </w:p>
        </w:tc>
        <w:tc>
          <w:tcPr>
            <w:tcW w:w="1843" w:type="dxa"/>
          </w:tcPr>
          <w:p w14:paraId="3A3C027E" w14:textId="77777777" w:rsidR="00C773B7" w:rsidRPr="00772652" w:rsidRDefault="00C773B7" w:rsidP="00C773B7">
            <w:pPr>
              <w:jc w:val="both"/>
              <w:rPr>
                <w:rFonts w:ascii="Times New Roman" w:hAnsi="Times New Roman" w:cs="Times New Roman"/>
                <w:sz w:val="20"/>
                <w:szCs w:val="20"/>
              </w:rPr>
            </w:pPr>
            <w:r w:rsidRPr="00772652">
              <w:rPr>
                <w:rFonts w:ascii="Times New Roman" w:hAnsi="Times New Roman" w:cs="Times New Roman"/>
                <w:sz w:val="20"/>
                <w:szCs w:val="20"/>
              </w:rPr>
              <w:t>Teenuse sisu osutamine – dokumentide ja teadete edastamine</w:t>
            </w:r>
          </w:p>
        </w:tc>
        <w:tc>
          <w:tcPr>
            <w:tcW w:w="1984" w:type="dxa"/>
          </w:tcPr>
          <w:p w14:paraId="2B38777D" w14:textId="77777777" w:rsidR="00C773B7" w:rsidRPr="00772652" w:rsidRDefault="00C773B7" w:rsidP="00C773B7">
            <w:pPr>
              <w:jc w:val="both"/>
              <w:rPr>
                <w:rFonts w:ascii="Times New Roman" w:hAnsi="Times New Roman" w:cs="Times New Roman"/>
                <w:sz w:val="20"/>
                <w:szCs w:val="20"/>
              </w:rPr>
            </w:pPr>
            <w:r w:rsidRPr="00772652">
              <w:rPr>
                <w:rFonts w:ascii="Times New Roman" w:hAnsi="Times New Roman" w:cs="Times New Roman"/>
                <w:sz w:val="20"/>
                <w:szCs w:val="20"/>
              </w:rPr>
              <w:t>v Lepingu kehtivuse ajal või kuni õigusaktidest tuleneva säilitustähtaja lõpuni</w:t>
            </w:r>
          </w:p>
        </w:tc>
        <w:tc>
          <w:tcPr>
            <w:tcW w:w="1696" w:type="dxa"/>
          </w:tcPr>
          <w:p w14:paraId="304CB67A" w14:textId="77777777" w:rsidR="00C773B7" w:rsidRPr="00772652" w:rsidRDefault="00C773B7" w:rsidP="00C773B7">
            <w:pPr>
              <w:jc w:val="both"/>
              <w:rPr>
                <w:rFonts w:ascii="Times New Roman" w:hAnsi="Times New Roman" w:cs="Times New Roman"/>
                <w:sz w:val="20"/>
                <w:szCs w:val="20"/>
              </w:rPr>
            </w:pPr>
            <w:r w:rsidRPr="00772652">
              <w:rPr>
                <w:rFonts w:ascii="Times New Roman" w:hAnsi="Times New Roman" w:cs="Times New Roman"/>
                <w:sz w:val="20"/>
                <w:szCs w:val="20"/>
              </w:rPr>
              <w:t xml:space="preserve">Füüsilised isikud </w:t>
            </w:r>
          </w:p>
        </w:tc>
      </w:tr>
    </w:tbl>
    <w:p w14:paraId="00D9D668" w14:textId="77777777" w:rsidR="005F08AB" w:rsidRPr="00FF5A8F" w:rsidRDefault="005F08AB" w:rsidP="005F08AB">
      <w:pPr>
        <w:pStyle w:val="ListParagraph"/>
        <w:numPr>
          <w:ilvl w:val="0"/>
          <w:numId w:val="2"/>
        </w:numPr>
        <w:jc w:val="both"/>
        <w:rPr>
          <w:rFonts w:ascii="Times New Roman" w:hAnsi="Times New Roman" w:cs="Times New Roman"/>
          <w:vanish/>
          <w:sz w:val="24"/>
          <w:szCs w:val="24"/>
        </w:rPr>
      </w:pPr>
    </w:p>
    <w:p w14:paraId="4FEF5880" w14:textId="77777777" w:rsidR="005F08AB" w:rsidRPr="00FF5A8F" w:rsidRDefault="005F08AB" w:rsidP="005F08AB">
      <w:pPr>
        <w:pStyle w:val="ListParagraph"/>
        <w:numPr>
          <w:ilvl w:val="1"/>
          <w:numId w:val="2"/>
        </w:numPr>
        <w:jc w:val="both"/>
        <w:rPr>
          <w:rFonts w:ascii="Times New Roman" w:hAnsi="Times New Roman" w:cs="Times New Roman"/>
          <w:vanish/>
          <w:sz w:val="24"/>
          <w:szCs w:val="24"/>
        </w:rPr>
      </w:pPr>
    </w:p>
    <w:p w14:paraId="58CD78E0" w14:textId="77777777" w:rsidR="005F08AB" w:rsidRPr="00FF5A8F" w:rsidRDefault="005F08AB" w:rsidP="005F08AB">
      <w:pPr>
        <w:pStyle w:val="ListParagraph"/>
        <w:numPr>
          <w:ilvl w:val="1"/>
          <w:numId w:val="2"/>
        </w:numPr>
        <w:jc w:val="both"/>
        <w:rPr>
          <w:rFonts w:ascii="Times New Roman" w:hAnsi="Times New Roman" w:cs="Times New Roman"/>
          <w:vanish/>
          <w:sz w:val="24"/>
          <w:szCs w:val="24"/>
        </w:rPr>
      </w:pPr>
    </w:p>
    <w:p w14:paraId="54208B3C" w14:textId="77777777" w:rsidR="005F08AB" w:rsidRPr="00FF5A8F" w:rsidRDefault="005F08AB" w:rsidP="005F08AB">
      <w:pPr>
        <w:pStyle w:val="ListParagraph"/>
        <w:numPr>
          <w:ilvl w:val="1"/>
          <w:numId w:val="2"/>
        </w:numPr>
        <w:jc w:val="both"/>
        <w:rPr>
          <w:rFonts w:ascii="Times New Roman" w:hAnsi="Times New Roman" w:cs="Times New Roman"/>
          <w:vanish/>
          <w:sz w:val="24"/>
          <w:szCs w:val="24"/>
        </w:rPr>
      </w:pPr>
    </w:p>
    <w:p w14:paraId="5AFA4924" w14:textId="1D611A44" w:rsidR="005F08AB" w:rsidRPr="00FF5A8F" w:rsidRDefault="005F08AB" w:rsidP="00772652">
      <w:pPr>
        <w:pStyle w:val="ListParagraph"/>
        <w:numPr>
          <w:ilvl w:val="1"/>
          <w:numId w:val="2"/>
        </w:numPr>
        <w:ind w:left="709" w:hanging="709"/>
        <w:jc w:val="both"/>
        <w:rPr>
          <w:rFonts w:ascii="Times New Roman" w:hAnsi="Times New Roman" w:cs="Times New Roman"/>
          <w:sz w:val="24"/>
          <w:szCs w:val="24"/>
        </w:rPr>
      </w:pPr>
      <w:r w:rsidRPr="00FF5A8F">
        <w:rPr>
          <w:rFonts w:ascii="Times New Roman" w:hAnsi="Times New Roman" w:cs="Times New Roman"/>
          <w:sz w:val="24"/>
          <w:szCs w:val="24"/>
        </w:rPr>
        <w:t xml:space="preserve">Isikuandmete töötlemise kestus, iseloom ja eesmärgid ning vastutava töötleja antud juhised on välja toodud lepingus, sh selle juurde kuuluvates </w:t>
      </w:r>
      <w:r w:rsidR="00FF5A8F">
        <w:rPr>
          <w:rFonts w:ascii="Times New Roman" w:hAnsi="Times New Roman" w:cs="Times New Roman"/>
          <w:sz w:val="24"/>
          <w:szCs w:val="24"/>
        </w:rPr>
        <w:t xml:space="preserve">lisades ja </w:t>
      </w:r>
      <w:r w:rsidRPr="00FF5A8F">
        <w:rPr>
          <w:rFonts w:ascii="Times New Roman" w:hAnsi="Times New Roman" w:cs="Times New Roman"/>
          <w:sz w:val="24"/>
          <w:szCs w:val="24"/>
        </w:rPr>
        <w:t>dokumentides. Vajadusel võib vastutav töötleja anda isikuandmete töötlemiseks täiendavaid dokumenteeritud juhiseid.</w:t>
      </w:r>
    </w:p>
    <w:p w14:paraId="690504BC" w14:textId="6EA696CE" w:rsidR="00553066" w:rsidRPr="00FF5A8F" w:rsidRDefault="005F08AB" w:rsidP="00772652">
      <w:pPr>
        <w:pStyle w:val="ListParagraph"/>
        <w:numPr>
          <w:ilvl w:val="1"/>
          <w:numId w:val="2"/>
        </w:numPr>
        <w:ind w:left="709" w:hanging="709"/>
        <w:jc w:val="both"/>
        <w:rPr>
          <w:rFonts w:ascii="Times New Roman" w:hAnsi="Times New Roman" w:cs="Times New Roman"/>
          <w:sz w:val="24"/>
          <w:szCs w:val="24"/>
        </w:rPr>
      </w:pPr>
      <w:bookmarkStart w:id="0" w:name="_Hlk210741169"/>
      <w:r w:rsidRPr="00FF5A8F">
        <w:rPr>
          <w:rFonts w:ascii="Times New Roman" w:hAnsi="Times New Roman" w:cs="Times New Roman"/>
          <w:sz w:val="24"/>
          <w:szCs w:val="24"/>
        </w:rPr>
        <w:t>Pooled kohustuvad järgima kõiki kohalduvaid andmekaitsealaseid õigusakte, sh juhendeid ja tegevusjuhiseid, mis on väljastatud isikuandmete kaitse eest vastutava kohaliku ja/või Euroopa Liidu asutuse poolt ning seoses kõikide isikuandmetega, mida lepingu alusel töödeldakse.</w:t>
      </w:r>
    </w:p>
    <w:bookmarkEnd w:id="0"/>
    <w:p w14:paraId="33817572" w14:textId="77777777" w:rsidR="005F08AB" w:rsidRPr="00772652" w:rsidRDefault="005F08AB" w:rsidP="00772652">
      <w:pPr>
        <w:pStyle w:val="ListParagraph"/>
        <w:numPr>
          <w:ilvl w:val="0"/>
          <w:numId w:val="2"/>
        </w:numPr>
        <w:ind w:left="709" w:hanging="709"/>
        <w:jc w:val="both"/>
        <w:rPr>
          <w:rFonts w:ascii="Times New Roman" w:hAnsi="Times New Roman" w:cs="Times New Roman"/>
          <w:b/>
          <w:bCs/>
          <w:sz w:val="24"/>
          <w:szCs w:val="24"/>
        </w:rPr>
      </w:pPr>
      <w:r w:rsidRPr="00772652">
        <w:rPr>
          <w:rFonts w:ascii="Times New Roman" w:hAnsi="Times New Roman" w:cs="Times New Roman"/>
          <w:b/>
          <w:bCs/>
          <w:sz w:val="24"/>
          <w:szCs w:val="24"/>
        </w:rPr>
        <w:lastRenderedPageBreak/>
        <w:t xml:space="preserve">Mõisted </w:t>
      </w:r>
    </w:p>
    <w:p w14:paraId="5B032529" w14:textId="747F82AE" w:rsidR="005F08AB" w:rsidRPr="00FF5A8F" w:rsidRDefault="005F08AB" w:rsidP="00772652">
      <w:pPr>
        <w:pStyle w:val="ListParagraph"/>
        <w:numPr>
          <w:ilvl w:val="1"/>
          <w:numId w:val="2"/>
        </w:numPr>
        <w:ind w:left="709" w:hanging="709"/>
        <w:jc w:val="both"/>
        <w:rPr>
          <w:rFonts w:ascii="Times New Roman" w:hAnsi="Times New Roman" w:cs="Times New Roman"/>
          <w:sz w:val="24"/>
          <w:szCs w:val="24"/>
        </w:rPr>
      </w:pPr>
      <w:r w:rsidRPr="00772652">
        <w:rPr>
          <w:rFonts w:ascii="Times New Roman" w:hAnsi="Times New Roman" w:cs="Times New Roman"/>
          <w:sz w:val="24"/>
          <w:szCs w:val="24"/>
        </w:rPr>
        <w:t xml:space="preserve">Käesolevas </w:t>
      </w:r>
      <w:r w:rsidRPr="00FF5A8F">
        <w:rPr>
          <w:rFonts w:ascii="Times New Roman" w:hAnsi="Times New Roman" w:cs="Times New Roman"/>
          <w:sz w:val="24"/>
          <w:szCs w:val="24"/>
        </w:rPr>
        <w:t>lepingus</w:t>
      </w:r>
      <w:r w:rsidRPr="00772652">
        <w:rPr>
          <w:rFonts w:ascii="Times New Roman" w:hAnsi="Times New Roman" w:cs="Times New Roman"/>
          <w:sz w:val="24"/>
          <w:szCs w:val="24"/>
        </w:rPr>
        <w:t xml:space="preserve"> </w:t>
      </w:r>
      <w:r w:rsidRPr="00FF5A8F">
        <w:rPr>
          <w:rFonts w:ascii="Times New Roman" w:hAnsi="Times New Roman" w:cs="Times New Roman"/>
          <w:sz w:val="24"/>
          <w:szCs w:val="24"/>
        </w:rPr>
        <w:t>esineva</w:t>
      </w:r>
      <w:r w:rsidRPr="00772652">
        <w:rPr>
          <w:rFonts w:ascii="Times New Roman" w:hAnsi="Times New Roman" w:cs="Times New Roman"/>
          <w:sz w:val="24"/>
          <w:szCs w:val="24"/>
        </w:rPr>
        <w:t xml:space="preserve">te mõistete sisustamisel lähtutakse </w:t>
      </w:r>
      <w:r w:rsidR="00FF5A8F">
        <w:rPr>
          <w:rFonts w:ascii="Times New Roman" w:hAnsi="Times New Roman" w:cs="Times New Roman"/>
          <w:sz w:val="24"/>
          <w:szCs w:val="24"/>
        </w:rPr>
        <w:t>üld</w:t>
      </w:r>
      <w:r w:rsidRPr="00772652">
        <w:rPr>
          <w:rFonts w:ascii="Times New Roman" w:hAnsi="Times New Roman" w:cs="Times New Roman"/>
          <w:sz w:val="24"/>
          <w:szCs w:val="24"/>
        </w:rPr>
        <w:t xml:space="preserve">määruses sätestatust, sealhulgas: </w:t>
      </w:r>
    </w:p>
    <w:p w14:paraId="68ABD21D" w14:textId="77777777" w:rsidR="005F08AB" w:rsidRPr="00FF5A8F" w:rsidRDefault="005F08AB" w:rsidP="005F08AB">
      <w:pPr>
        <w:pStyle w:val="ListParagraph"/>
        <w:numPr>
          <w:ilvl w:val="0"/>
          <w:numId w:val="3"/>
        </w:numPr>
        <w:jc w:val="both"/>
        <w:rPr>
          <w:rFonts w:ascii="Times New Roman" w:hAnsi="Times New Roman" w:cs="Times New Roman"/>
          <w:vanish/>
          <w:sz w:val="24"/>
          <w:szCs w:val="24"/>
        </w:rPr>
      </w:pPr>
    </w:p>
    <w:p w14:paraId="39304D13" w14:textId="77777777" w:rsidR="005F08AB" w:rsidRPr="00FF5A8F" w:rsidRDefault="005F08AB" w:rsidP="005F08AB">
      <w:pPr>
        <w:pStyle w:val="ListParagraph"/>
        <w:numPr>
          <w:ilvl w:val="0"/>
          <w:numId w:val="3"/>
        </w:numPr>
        <w:jc w:val="both"/>
        <w:rPr>
          <w:rFonts w:ascii="Times New Roman" w:hAnsi="Times New Roman" w:cs="Times New Roman"/>
          <w:vanish/>
          <w:sz w:val="24"/>
          <w:szCs w:val="24"/>
        </w:rPr>
      </w:pPr>
    </w:p>
    <w:p w14:paraId="48675A2D" w14:textId="77777777" w:rsidR="005F08AB" w:rsidRPr="00FF5A8F" w:rsidRDefault="005F08AB" w:rsidP="005F08AB">
      <w:pPr>
        <w:pStyle w:val="ListParagraph"/>
        <w:numPr>
          <w:ilvl w:val="1"/>
          <w:numId w:val="3"/>
        </w:numPr>
        <w:jc w:val="both"/>
        <w:rPr>
          <w:rFonts w:ascii="Times New Roman" w:hAnsi="Times New Roman" w:cs="Times New Roman"/>
          <w:vanish/>
          <w:sz w:val="24"/>
          <w:szCs w:val="24"/>
        </w:rPr>
      </w:pPr>
    </w:p>
    <w:p w14:paraId="6C2795BC" w14:textId="77777777" w:rsidR="005F08AB" w:rsidRPr="00FF5A8F" w:rsidRDefault="005F08AB" w:rsidP="00772652">
      <w:pPr>
        <w:pStyle w:val="ListParagraph"/>
        <w:numPr>
          <w:ilvl w:val="2"/>
          <w:numId w:val="3"/>
        </w:numPr>
        <w:ind w:left="1418" w:hanging="709"/>
        <w:jc w:val="both"/>
        <w:rPr>
          <w:rFonts w:ascii="Times New Roman" w:hAnsi="Times New Roman" w:cs="Times New Roman"/>
          <w:sz w:val="24"/>
          <w:szCs w:val="24"/>
        </w:rPr>
      </w:pPr>
      <w:r w:rsidRPr="00772652">
        <w:rPr>
          <w:rFonts w:ascii="Times New Roman" w:hAnsi="Times New Roman" w:cs="Times New Roman"/>
          <w:sz w:val="24"/>
          <w:szCs w:val="24"/>
        </w:rPr>
        <w:t xml:space="preserve"> „Isikuandmed“ – igasugune teave tuvastatud või tuvastatava füüsilise isiku („andmesubjekti“) kohta; tuvastatav füüsiline isik on isik, keda saab otseselt või kaudselt tuvastada, eelkõige sellise identifitseerimistunnuse põhjal nagu nimi, isikukood, asukohateave, võrguidentifikaator või selle füüsilise isiku ühe või mitme füüsilise, füsioloogilise, geneetilise, vaimse, majandusliku, kultuurilise või sotsiaalse tunnuse põhjal; </w:t>
      </w:r>
    </w:p>
    <w:p w14:paraId="3E256E67" w14:textId="77777777" w:rsidR="005F08AB" w:rsidRPr="00FF5A8F" w:rsidRDefault="005F08AB" w:rsidP="00772652">
      <w:pPr>
        <w:pStyle w:val="ListParagraph"/>
        <w:numPr>
          <w:ilvl w:val="2"/>
          <w:numId w:val="3"/>
        </w:numPr>
        <w:ind w:left="1418" w:hanging="709"/>
        <w:jc w:val="both"/>
        <w:rPr>
          <w:rFonts w:ascii="Times New Roman" w:hAnsi="Times New Roman" w:cs="Times New Roman"/>
          <w:sz w:val="24"/>
          <w:szCs w:val="24"/>
        </w:rPr>
      </w:pPr>
      <w:r w:rsidRPr="00772652">
        <w:rPr>
          <w:rFonts w:ascii="Times New Roman" w:hAnsi="Times New Roman" w:cs="Times New Roman"/>
          <w:sz w:val="24"/>
          <w:szCs w:val="24"/>
        </w:rPr>
        <w:t xml:space="preserve">„Isikuandmete töötlemine“ – isikuandmete või nende kogumitega tehtav automatiseeritud või automatiseerimata toiming või toimingute kogum, nagu kogumine, dokumenteerimine, korrastamine, struktureerimine, säilitamine, kohandamine ja muutmine, päringute tegemine, lugemine, kasutamine, edastamise, levitamise või muul moel kättesaadavaks tegemise teel avalikustamine, ühitamine või ühendamine, piiramine, kustutamine või hävitamine; </w:t>
      </w:r>
    </w:p>
    <w:p w14:paraId="58D0E847" w14:textId="77777777" w:rsidR="005F08AB" w:rsidRPr="00FF5A8F" w:rsidRDefault="005F08AB" w:rsidP="00772652">
      <w:pPr>
        <w:pStyle w:val="ListParagraph"/>
        <w:numPr>
          <w:ilvl w:val="2"/>
          <w:numId w:val="3"/>
        </w:numPr>
        <w:ind w:left="1418" w:hanging="709"/>
        <w:jc w:val="both"/>
        <w:rPr>
          <w:rFonts w:ascii="Times New Roman" w:hAnsi="Times New Roman" w:cs="Times New Roman"/>
          <w:sz w:val="24"/>
          <w:szCs w:val="24"/>
        </w:rPr>
      </w:pPr>
      <w:r w:rsidRPr="00772652">
        <w:rPr>
          <w:rFonts w:ascii="Times New Roman" w:hAnsi="Times New Roman" w:cs="Times New Roman"/>
          <w:sz w:val="24"/>
          <w:szCs w:val="24"/>
        </w:rPr>
        <w:t xml:space="preserve">„Isikuandmetega seotud rikkumine“ – turvanõuete rikkumine, mis põhjustab edastatavate, salvestatud või muul viisil töödeldavate isikuandmete juhusliku või ebaseadusliku hävitamise, kaotsimineku, muutmise või loata avalikustamise või neile juurdepääsu; </w:t>
      </w:r>
    </w:p>
    <w:p w14:paraId="6F2FCED6" w14:textId="72524293" w:rsidR="005F08AB" w:rsidRPr="00772652" w:rsidRDefault="005F08AB" w:rsidP="00772652">
      <w:pPr>
        <w:pStyle w:val="ListParagraph"/>
        <w:numPr>
          <w:ilvl w:val="2"/>
          <w:numId w:val="3"/>
        </w:numPr>
        <w:ind w:left="1418" w:hanging="709"/>
        <w:jc w:val="both"/>
        <w:rPr>
          <w:rFonts w:ascii="Times New Roman" w:hAnsi="Times New Roman" w:cs="Times New Roman"/>
          <w:sz w:val="24"/>
          <w:szCs w:val="24"/>
        </w:rPr>
      </w:pPr>
      <w:r w:rsidRPr="00772652">
        <w:rPr>
          <w:rFonts w:ascii="Times New Roman" w:hAnsi="Times New Roman" w:cs="Times New Roman"/>
          <w:sz w:val="24"/>
          <w:szCs w:val="24"/>
        </w:rPr>
        <w:t>„Andmesubjekti nõusolek“ – vabatahtlik, konkreetne, teadlik ja ühemõtteline tahteavaldus, millega andmesubjekt kas avalduse vormis või selge nõusolekut väljendava tegevusega nõustub tema kohta käivate isikuandmete töötlemisega.</w:t>
      </w:r>
    </w:p>
    <w:p w14:paraId="1120215B" w14:textId="77777777" w:rsidR="005F08AB" w:rsidRPr="00FF5A8F" w:rsidRDefault="005F08AB" w:rsidP="00772652">
      <w:pPr>
        <w:pStyle w:val="ListParagraph"/>
        <w:jc w:val="both"/>
        <w:rPr>
          <w:rFonts w:ascii="Times New Roman" w:hAnsi="Times New Roman" w:cs="Times New Roman"/>
          <w:b/>
          <w:bCs/>
          <w:sz w:val="24"/>
          <w:szCs w:val="24"/>
        </w:rPr>
      </w:pPr>
    </w:p>
    <w:p w14:paraId="0093871A" w14:textId="0FD247FB" w:rsidR="00553066" w:rsidRPr="00FF5A8F" w:rsidRDefault="00553066" w:rsidP="00772652">
      <w:pPr>
        <w:pStyle w:val="ListParagraph"/>
        <w:numPr>
          <w:ilvl w:val="0"/>
          <w:numId w:val="2"/>
        </w:numPr>
        <w:ind w:left="709" w:hanging="709"/>
        <w:jc w:val="both"/>
        <w:rPr>
          <w:rFonts w:ascii="Times New Roman" w:hAnsi="Times New Roman" w:cs="Times New Roman"/>
          <w:b/>
          <w:bCs/>
          <w:sz w:val="24"/>
          <w:szCs w:val="24"/>
        </w:rPr>
      </w:pPr>
      <w:r w:rsidRPr="00FF5A8F">
        <w:rPr>
          <w:rFonts w:ascii="Times New Roman" w:hAnsi="Times New Roman" w:cs="Times New Roman"/>
          <w:b/>
          <w:bCs/>
          <w:sz w:val="24"/>
          <w:szCs w:val="24"/>
        </w:rPr>
        <w:t>Isikuandmete töötlemine</w:t>
      </w:r>
    </w:p>
    <w:p w14:paraId="36B2AC04" w14:textId="5CD3DBE4" w:rsidR="00553066" w:rsidRPr="00FF5A8F" w:rsidRDefault="00553066" w:rsidP="00772652">
      <w:pPr>
        <w:pStyle w:val="ListParagraph"/>
        <w:numPr>
          <w:ilvl w:val="1"/>
          <w:numId w:val="2"/>
        </w:numPr>
        <w:ind w:left="709" w:hanging="709"/>
        <w:jc w:val="both"/>
        <w:rPr>
          <w:rFonts w:ascii="Times New Roman" w:hAnsi="Times New Roman" w:cs="Times New Roman"/>
          <w:sz w:val="24"/>
          <w:szCs w:val="24"/>
        </w:rPr>
      </w:pPr>
      <w:r w:rsidRPr="00FF5A8F">
        <w:rPr>
          <w:rFonts w:ascii="Times New Roman" w:hAnsi="Times New Roman" w:cs="Times New Roman"/>
          <w:sz w:val="24"/>
          <w:szCs w:val="24"/>
        </w:rPr>
        <w:t xml:space="preserve">Volitatud töötleja </w:t>
      </w:r>
      <w:r w:rsidR="005F08AB" w:rsidRPr="00FF5A8F">
        <w:rPr>
          <w:rFonts w:ascii="Times New Roman" w:hAnsi="Times New Roman" w:cs="Times New Roman"/>
          <w:sz w:val="24"/>
          <w:szCs w:val="24"/>
        </w:rPr>
        <w:t xml:space="preserve">kohustub </w:t>
      </w:r>
      <w:r w:rsidRPr="00FF5A8F">
        <w:rPr>
          <w:rFonts w:ascii="Times New Roman" w:hAnsi="Times New Roman" w:cs="Times New Roman"/>
          <w:sz w:val="24"/>
          <w:szCs w:val="24"/>
        </w:rPr>
        <w:t>töötle</w:t>
      </w:r>
      <w:r w:rsidR="005F08AB" w:rsidRPr="00FF5A8F">
        <w:rPr>
          <w:rFonts w:ascii="Times New Roman" w:hAnsi="Times New Roman" w:cs="Times New Roman"/>
          <w:sz w:val="24"/>
          <w:szCs w:val="24"/>
        </w:rPr>
        <w:t>ma</w:t>
      </w:r>
      <w:r w:rsidRPr="00FF5A8F">
        <w:rPr>
          <w:rFonts w:ascii="Times New Roman" w:hAnsi="Times New Roman" w:cs="Times New Roman"/>
          <w:sz w:val="24"/>
          <w:szCs w:val="24"/>
        </w:rPr>
        <w:t xml:space="preserve"> isikuandmeid ainult</w:t>
      </w:r>
      <w:r w:rsidR="003B0F31" w:rsidRPr="00FF5A8F">
        <w:rPr>
          <w:rFonts w:ascii="Times New Roman" w:hAnsi="Times New Roman" w:cs="Times New Roman"/>
          <w:sz w:val="24"/>
          <w:szCs w:val="24"/>
        </w:rPr>
        <w:t xml:space="preserve"> </w:t>
      </w:r>
      <w:r w:rsidRPr="00FF5A8F">
        <w:rPr>
          <w:rFonts w:ascii="Times New Roman" w:hAnsi="Times New Roman" w:cs="Times New Roman"/>
          <w:sz w:val="24"/>
          <w:szCs w:val="24"/>
        </w:rPr>
        <w:t>vastutavalt töötlejalt saadud dokumenteeritud juhiste alusel</w:t>
      </w:r>
      <w:r w:rsidR="003B0F31" w:rsidRPr="00FF5A8F">
        <w:rPr>
          <w:rFonts w:ascii="Times New Roman" w:hAnsi="Times New Roman" w:cs="Times New Roman"/>
          <w:sz w:val="24"/>
          <w:szCs w:val="24"/>
        </w:rPr>
        <w:t xml:space="preserve"> kooskõlas</w:t>
      </w:r>
      <w:r w:rsidR="005707FE" w:rsidRPr="00FF5A8F">
        <w:rPr>
          <w:rFonts w:ascii="Times New Roman" w:hAnsi="Times New Roman" w:cs="Times New Roman"/>
          <w:sz w:val="24"/>
          <w:szCs w:val="24"/>
        </w:rPr>
        <w:t xml:space="preserve"> vastutava töötleja antud dokumenteeritud juhistele ja lähtuvalt asjakohastest õigusaktidest (mh</w:t>
      </w:r>
      <w:r w:rsidR="003B0F31" w:rsidRPr="00FF5A8F">
        <w:rPr>
          <w:rFonts w:ascii="Times New Roman" w:hAnsi="Times New Roman" w:cs="Times New Roman"/>
          <w:sz w:val="24"/>
          <w:szCs w:val="24"/>
        </w:rPr>
        <w:t xml:space="preserve"> </w:t>
      </w:r>
      <w:r w:rsidR="00FF5A8F">
        <w:rPr>
          <w:rFonts w:ascii="Times New Roman" w:hAnsi="Times New Roman" w:cs="Times New Roman"/>
          <w:sz w:val="24"/>
          <w:szCs w:val="24"/>
        </w:rPr>
        <w:t>üld</w:t>
      </w:r>
      <w:r w:rsidR="003B0F31" w:rsidRPr="00FF5A8F">
        <w:rPr>
          <w:rFonts w:ascii="Times New Roman" w:hAnsi="Times New Roman" w:cs="Times New Roman"/>
          <w:sz w:val="24"/>
          <w:szCs w:val="24"/>
        </w:rPr>
        <w:t>määruse</w:t>
      </w:r>
      <w:r w:rsidR="005707FE" w:rsidRPr="00FF5A8F">
        <w:rPr>
          <w:rFonts w:ascii="Times New Roman" w:hAnsi="Times New Roman" w:cs="Times New Roman"/>
          <w:sz w:val="24"/>
          <w:szCs w:val="24"/>
        </w:rPr>
        <w:t>st)</w:t>
      </w:r>
      <w:r w:rsidRPr="00FF5A8F">
        <w:rPr>
          <w:rFonts w:ascii="Times New Roman" w:hAnsi="Times New Roman" w:cs="Times New Roman"/>
          <w:sz w:val="24"/>
          <w:szCs w:val="24"/>
        </w:rPr>
        <w:t xml:space="preserve">, sealhulgas seoses isikuandmete edastamisega kolmandale riigile või rahvusvahelisele organisatsioonile, välja arvatud juhul, kui </w:t>
      </w:r>
      <w:r w:rsidR="00EB7C6B" w:rsidRPr="00FF5A8F">
        <w:rPr>
          <w:rFonts w:ascii="Times New Roman" w:hAnsi="Times New Roman" w:cs="Times New Roman"/>
          <w:sz w:val="24"/>
          <w:szCs w:val="24"/>
        </w:rPr>
        <w:t xml:space="preserve">volitatud töötleja </w:t>
      </w:r>
      <w:r w:rsidRPr="00FF5A8F">
        <w:rPr>
          <w:rFonts w:ascii="Times New Roman" w:hAnsi="Times New Roman" w:cs="Times New Roman"/>
          <w:sz w:val="24"/>
          <w:szCs w:val="24"/>
        </w:rPr>
        <w:t>on kohustatud seda tegema talle kohalduva liidu või liikmesriigi õigusega.</w:t>
      </w:r>
    </w:p>
    <w:p w14:paraId="3088275C" w14:textId="572DCED0" w:rsidR="005707FE" w:rsidRPr="00FF5A8F" w:rsidRDefault="005707FE" w:rsidP="00772652">
      <w:pPr>
        <w:pStyle w:val="ListParagraph"/>
        <w:numPr>
          <w:ilvl w:val="1"/>
          <w:numId w:val="2"/>
        </w:numPr>
        <w:ind w:left="709" w:hanging="709"/>
        <w:jc w:val="both"/>
        <w:rPr>
          <w:rFonts w:ascii="Times New Roman" w:hAnsi="Times New Roman" w:cs="Times New Roman"/>
          <w:sz w:val="24"/>
          <w:szCs w:val="24"/>
        </w:rPr>
      </w:pPr>
      <w:r w:rsidRPr="00FF5A8F">
        <w:rPr>
          <w:rFonts w:ascii="Times New Roman" w:hAnsi="Times New Roman" w:cs="Times New Roman"/>
          <w:sz w:val="24"/>
          <w:szCs w:val="24"/>
        </w:rPr>
        <w:t>Kui volitatud töötleja ei ole vastutava töötleja juhistes kindel, kohustub ta mõistliku aja jooksul vastutava töötlejaga selgituste või täiendavate juhiste saamiseks ühendust võtma. Volitatud töötleja teavitab vastutavat töötlejat kõigist avastatud vastuoludest dokumenteeritud juhiste ja käesolevas lepingus nimetatud õigusaktide või juhendite vahel.</w:t>
      </w:r>
    </w:p>
    <w:p w14:paraId="19E534D4" w14:textId="77777777" w:rsidR="00553066" w:rsidRPr="00FF5A8F" w:rsidRDefault="00553066" w:rsidP="00772652">
      <w:pPr>
        <w:pStyle w:val="ListParagraph"/>
        <w:numPr>
          <w:ilvl w:val="1"/>
          <w:numId w:val="2"/>
        </w:numPr>
        <w:ind w:left="709" w:hanging="709"/>
        <w:jc w:val="both"/>
        <w:rPr>
          <w:rFonts w:ascii="Times New Roman" w:hAnsi="Times New Roman" w:cs="Times New Roman"/>
          <w:sz w:val="24"/>
          <w:szCs w:val="24"/>
        </w:rPr>
      </w:pPr>
      <w:r w:rsidRPr="00FF5A8F">
        <w:rPr>
          <w:rFonts w:ascii="Times New Roman" w:hAnsi="Times New Roman" w:cs="Times New Roman"/>
          <w:sz w:val="24"/>
          <w:szCs w:val="24"/>
        </w:rPr>
        <w:t>Volitatud töötleja võib isikuandmete töötlemiseks kasutada teisi volitatud töötlejaid üksnes vastutava töötleja eelneval nõusolekul, mis on antud vähemalt kirjalikku taasesitamist võimaldavas vormis. Ilma vastutava töötleja kirjalikku taasesitamist võimaldava nõusolekuta võib volitatud töötleja kasutada isikuandmete töötlemiseks teisi volitatud töötlejaid üksnes juhul, kui see on vajalik tema info- ja sidesüsteemide hoolduseks, kui hoolduse läbiviimine ilma isikuandmeid töötlemata pole võimalik.</w:t>
      </w:r>
    </w:p>
    <w:p w14:paraId="279B8C1D" w14:textId="2C98944B" w:rsidR="005707FE" w:rsidRPr="00FF5A8F" w:rsidRDefault="005707FE" w:rsidP="00772652">
      <w:pPr>
        <w:pStyle w:val="ListParagraph"/>
        <w:numPr>
          <w:ilvl w:val="2"/>
          <w:numId w:val="2"/>
        </w:numPr>
        <w:ind w:left="1418" w:hanging="709"/>
        <w:jc w:val="both"/>
        <w:rPr>
          <w:rFonts w:ascii="Times New Roman" w:hAnsi="Times New Roman" w:cs="Times New Roman"/>
          <w:sz w:val="24"/>
          <w:szCs w:val="24"/>
        </w:rPr>
      </w:pPr>
      <w:r w:rsidRPr="00FF5A8F">
        <w:rPr>
          <w:rFonts w:ascii="Times New Roman" w:hAnsi="Times New Roman" w:cs="Times New Roman"/>
          <w:sz w:val="24"/>
          <w:szCs w:val="24"/>
        </w:rPr>
        <w:t xml:space="preserve">Volitatud töötleja vastutab kõigi teiste volitatud töötlejate tegevuse eest nagu enda tegevuse eest ning sõlmib teise volitatud töötlejaga isikuandmete töötlemiseks kirjalikud lepingud vastavalt </w:t>
      </w:r>
      <w:r w:rsidR="00FF5A8F">
        <w:rPr>
          <w:rFonts w:ascii="Times New Roman" w:hAnsi="Times New Roman" w:cs="Times New Roman"/>
          <w:sz w:val="24"/>
          <w:szCs w:val="24"/>
        </w:rPr>
        <w:t>üld</w:t>
      </w:r>
      <w:r w:rsidRPr="00FF5A8F">
        <w:rPr>
          <w:rFonts w:ascii="Times New Roman" w:hAnsi="Times New Roman" w:cs="Times New Roman"/>
          <w:sz w:val="24"/>
          <w:szCs w:val="24"/>
        </w:rPr>
        <w:t xml:space="preserve">määruse artikli 28 lõikele 4, mis on käesolevas lepingus sätestatuga vähemalt samaväärsed. </w:t>
      </w:r>
    </w:p>
    <w:p w14:paraId="215C6196" w14:textId="20D8AC62" w:rsidR="005707FE" w:rsidRPr="00772652" w:rsidRDefault="005707FE" w:rsidP="00772652">
      <w:pPr>
        <w:pStyle w:val="ListParagraph"/>
        <w:numPr>
          <w:ilvl w:val="2"/>
          <w:numId w:val="2"/>
        </w:numPr>
        <w:ind w:left="1418" w:hanging="709"/>
        <w:jc w:val="both"/>
        <w:rPr>
          <w:rFonts w:ascii="Times New Roman" w:hAnsi="Times New Roman" w:cs="Times New Roman"/>
          <w:sz w:val="24"/>
          <w:szCs w:val="24"/>
        </w:rPr>
      </w:pPr>
      <w:r w:rsidRPr="00FF5A8F">
        <w:rPr>
          <w:rFonts w:ascii="Times New Roman" w:hAnsi="Times New Roman" w:cs="Times New Roman"/>
          <w:sz w:val="24"/>
          <w:szCs w:val="24"/>
        </w:rPr>
        <w:lastRenderedPageBreak/>
        <w:t>Kui vastutav töötleja on andnud volitatud töötlejale loa kasutada lepingust tulenevate kohustuste täitmiseks teisi volitatud töötlejaid, on lepingust tulenevatele küsimustele vastamisel kontaktisikuks vastutavale töötlejale üksnes volitatud töötleja ning volitatud töötleja tagab selle, et kõnealune teine volitatud töötleja täidab lepingu nõudeid ja on sellega seotud samal viisil nagu volitatud töötleja ise. Vastutav töötleja võib igal ajahetkel võtta tagasi volitatud töötlejale antud loa kasutada teisi volitatud töötlejaid.</w:t>
      </w:r>
    </w:p>
    <w:p w14:paraId="0EFB9263" w14:textId="1ADE09D1" w:rsidR="005707FE" w:rsidRPr="00772652" w:rsidRDefault="005707FE" w:rsidP="00772652">
      <w:pPr>
        <w:pStyle w:val="ListParagraph"/>
        <w:numPr>
          <w:ilvl w:val="1"/>
          <w:numId w:val="2"/>
        </w:numPr>
        <w:ind w:left="709" w:hanging="709"/>
        <w:jc w:val="both"/>
        <w:rPr>
          <w:rFonts w:ascii="Times New Roman" w:hAnsi="Times New Roman" w:cs="Times New Roman"/>
          <w:sz w:val="24"/>
          <w:szCs w:val="24"/>
        </w:rPr>
      </w:pPr>
      <w:r w:rsidRPr="00FF5A8F">
        <w:rPr>
          <w:rFonts w:ascii="Times New Roman" w:hAnsi="Times New Roman" w:cs="Times New Roman"/>
          <w:sz w:val="24"/>
          <w:szCs w:val="24"/>
        </w:rPr>
        <w:t>Volitatud töötleja kohustub hoidma lepingu täitmise käigus teatavaks saanud isikuandmeid konfidentsiaalsena ning mitte töötlema isikuandmeid muul kui lepingus sätestatud eesmärgil. Samuti tagama, et isikuandmeid töötlema volitatud isikud (sh teised volitatud töötlejad, volitatud töötleja töötajad jt, kellel on ligipääs lepingu täitmise käigus töödeldavatele isikuandmetele) järgivad konfidentsiaalsusnõuet.</w:t>
      </w:r>
    </w:p>
    <w:p w14:paraId="09906AED" w14:textId="2D9B0BEE" w:rsidR="005707FE" w:rsidRPr="00FF5A8F" w:rsidRDefault="005707FE" w:rsidP="00772652">
      <w:pPr>
        <w:pStyle w:val="ListParagraph"/>
        <w:numPr>
          <w:ilvl w:val="1"/>
          <w:numId w:val="2"/>
        </w:numPr>
        <w:ind w:left="709" w:hanging="709"/>
        <w:jc w:val="both"/>
        <w:rPr>
          <w:rFonts w:ascii="Times New Roman" w:hAnsi="Times New Roman" w:cs="Times New Roman"/>
          <w:sz w:val="24"/>
          <w:szCs w:val="24"/>
        </w:rPr>
      </w:pPr>
      <w:r w:rsidRPr="00FF5A8F">
        <w:rPr>
          <w:rFonts w:ascii="Times New Roman" w:hAnsi="Times New Roman" w:cs="Times New Roman"/>
          <w:sz w:val="24"/>
          <w:szCs w:val="24"/>
        </w:rPr>
        <w:t xml:space="preserve">Volitatud töötleja kohustub rakendama asjakohaseid turvalisuse tagamise meetmeid, muu hulgas tehnilisi ja korralduslikke, viisil, et isikuandmete töötlemine vastaks </w:t>
      </w:r>
      <w:r w:rsidR="00FF5A8F">
        <w:rPr>
          <w:rFonts w:ascii="Times New Roman" w:hAnsi="Times New Roman" w:cs="Times New Roman"/>
          <w:sz w:val="24"/>
          <w:szCs w:val="24"/>
        </w:rPr>
        <w:t>üld</w:t>
      </w:r>
      <w:r w:rsidRPr="00FF5A8F">
        <w:rPr>
          <w:rFonts w:ascii="Times New Roman" w:hAnsi="Times New Roman" w:cs="Times New Roman"/>
          <w:sz w:val="24"/>
          <w:szCs w:val="24"/>
        </w:rPr>
        <w:t>määruse artikli 32 nõuetele, sealhulgas:</w:t>
      </w:r>
    </w:p>
    <w:p w14:paraId="3D1D1303" w14:textId="77777777" w:rsidR="005707FE" w:rsidRPr="00FF5A8F" w:rsidRDefault="005707FE" w:rsidP="005707FE">
      <w:pPr>
        <w:pStyle w:val="ListParagraph"/>
        <w:numPr>
          <w:ilvl w:val="0"/>
          <w:numId w:val="5"/>
        </w:numPr>
        <w:jc w:val="both"/>
        <w:rPr>
          <w:rFonts w:ascii="Times New Roman" w:hAnsi="Times New Roman" w:cs="Times New Roman"/>
          <w:vanish/>
          <w:sz w:val="24"/>
          <w:szCs w:val="24"/>
        </w:rPr>
      </w:pPr>
    </w:p>
    <w:p w14:paraId="0692B55F" w14:textId="77777777" w:rsidR="005707FE" w:rsidRPr="00FF5A8F" w:rsidRDefault="005707FE" w:rsidP="005707FE">
      <w:pPr>
        <w:pStyle w:val="ListParagraph"/>
        <w:numPr>
          <w:ilvl w:val="0"/>
          <w:numId w:val="5"/>
        </w:numPr>
        <w:jc w:val="both"/>
        <w:rPr>
          <w:rFonts w:ascii="Times New Roman" w:hAnsi="Times New Roman" w:cs="Times New Roman"/>
          <w:vanish/>
          <w:sz w:val="24"/>
          <w:szCs w:val="24"/>
        </w:rPr>
      </w:pPr>
    </w:p>
    <w:p w14:paraId="780D02A8" w14:textId="77777777" w:rsidR="005707FE" w:rsidRPr="00FF5A8F" w:rsidRDefault="005707FE" w:rsidP="005707FE">
      <w:pPr>
        <w:pStyle w:val="ListParagraph"/>
        <w:numPr>
          <w:ilvl w:val="0"/>
          <w:numId w:val="5"/>
        </w:numPr>
        <w:jc w:val="both"/>
        <w:rPr>
          <w:rFonts w:ascii="Times New Roman" w:hAnsi="Times New Roman" w:cs="Times New Roman"/>
          <w:vanish/>
          <w:sz w:val="24"/>
          <w:szCs w:val="24"/>
        </w:rPr>
      </w:pPr>
    </w:p>
    <w:p w14:paraId="7AE2F6AE" w14:textId="77777777" w:rsidR="005707FE" w:rsidRPr="00FF5A8F" w:rsidRDefault="005707FE" w:rsidP="005707FE">
      <w:pPr>
        <w:pStyle w:val="ListParagraph"/>
        <w:numPr>
          <w:ilvl w:val="1"/>
          <w:numId w:val="5"/>
        </w:numPr>
        <w:jc w:val="both"/>
        <w:rPr>
          <w:rFonts w:ascii="Times New Roman" w:hAnsi="Times New Roman" w:cs="Times New Roman"/>
          <w:vanish/>
          <w:sz w:val="24"/>
          <w:szCs w:val="24"/>
        </w:rPr>
      </w:pPr>
    </w:p>
    <w:p w14:paraId="590077B4" w14:textId="77777777" w:rsidR="005707FE" w:rsidRPr="00FF5A8F" w:rsidRDefault="005707FE" w:rsidP="005707FE">
      <w:pPr>
        <w:pStyle w:val="ListParagraph"/>
        <w:numPr>
          <w:ilvl w:val="1"/>
          <w:numId w:val="5"/>
        </w:numPr>
        <w:jc w:val="both"/>
        <w:rPr>
          <w:rFonts w:ascii="Times New Roman" w:hAnsi="Times New Roman" w:cs="Times New Roman"/>
          <w:vanish/>
          <w:sz w:val="24"/>
          <w:szCs w:val="24"/>
        </w:rPr>
      </w:pPr>
    </w:p>
    <w:p w14:paraId="63BBC33E" w14:textId="77777777" w:rsidR="005707FE" w:rsidRPr="00FF5A8F" w:rsidRDefault="005707FE" w:rsidP="005707FE">
      <w:pPr>
        <w:pStyle w:val="ListParagraph"/>
        <w:numPr>
          <w:ilvl w:val="1"/>
          <w:numId w:val="5"/>
        </w:numPr>
        <w:jc w:val="both"/>
        <w:rPr>
          <w:rFonts w:ascii="Times New Roman" w:hAnsi="Times New Roman" w:cs="Times New Roman"/>
          <w:vanish/>
          <w:sz w:val="24"/>
          <w:szCs w:val="24"/>
        </w:rPr>
      </w:pPr>
    </w:p>
    <w:p w14:paraId="2853AB45" w14:textId="77777777" w:rsidR="005707FE" w:rsidRPr="00FF5A8F" w:rsidRDefault="005707FE" w:rsidP="005707FE">
      <w:pPr>
        <w:pStyle w:val="ListParagraph"/>
        <w:numPr>
          <w:ilvl w:val="1"/>
          <w:numId w:val="5"/>
        </w:numPr>
        <w:jc w:val="both"/>
        <w:rPr>
          <w:rFonts w:ascii="Times New Roman" w:hAnsi="Times New Roman" w:cs="Times New Roman"/>
          <w:vanish/>
          <w:sz w:val="24"/>
          <w:szCs w:val="24"/>
        </w:rPr>
      </w:pPr>
    </w:p>
    <w:p w14:paraId="63D8150D" w14:textId="77777777" w:rsidR="005707FE" w:rsidRPr="00FF5A8F" w:rsidRDefault="005707FE" w:rsidP="005707FE">
      <w:pPr>
        <w:pStyle w:val="ListParagraph"/>
        <w:numPr>
          <w:ilvl w:val="1"/>
          <w:numId w:val="5"/>
        </w:numPr>
        <w:jc w:val="both"/>
        <w:rPr>
          <w:rFonts w:ascii="Times New Roman" w:hAnsi="Times New Roman" w:cs="Times New Roman"/>
          <w:vanish/>
          <w:sz w:val="24"/>
          <w:szCs w:val="24"/>
        </w:rPr>
      </w:pPr>
    </w:p>
    <w:p w14:paraId="24E933F0" w14:textId="11FA5D9B" w:rsidR="005707FE" w:rsidRPr="00FF5A8F" w:rsidRDefault="005707FE" w:rsidP="00772652">
      <w:pPr>
        <w:pStyle w:val="ListParagraph"/>
        <w:numPr>
          <w:ilvl w:val="2"/>
          <w:numId w:val="5"/>
        </w:numPr>
        <w:ind w:left="1418" w:hanging="698"/>
        <w:jc w:val="both"/>
        <w:rPr>
          <w:rFonts w:ascii="Times New Roman" w:hAnsi="Times New Roman" w:cs="Times New Roman"/>
          <w:sz w:val="24"/>
          <w:szCs w:val="24"/>
        </w:rPr>
      </w:pPr>
      <w:r w:rsidRPr="00772652">
        <w:rPr>
          <w:rFonts w:ascii="Times New Roman" w:hAnsi="Times New Roman" w:cs="Times New Roman"/>
          <w:sz w:val="24"/>
          <w:szCs w:val="24"/>
        </w:rPr>
        <w:t>v</w:t>
      </w:r>
      <w:r w:rsidRPr="00FF5A8F">
        <w:rPr>
          <w:rFonts w:ascii="Times New Roman" w:hAnsi="Times New Roman" w:cs="Times New Roman"/>
          <w:sz w:val="24"/>
          <w:szCs w:val="24"/>
        </w:rPr>
        <w:t>ältima kõrvaliste isikute ligipääsu isikuandmete töötlemiseks kasutatavatele andmetöötlusseadmetele;</w:t>
      </w:r>
    </w:p>
    <w:p w14:paraId="389F9E64" w14:textId="5BF9D0E0" w:rsidR="005707FE" w:rsidRPr="00FF5A8F" w:rsidRDefault="005707FE" w:rsidP="00772652">
      <w:pPr>
        <w:pStyle w:val="ListParagraph"/>
        <w:numPr>
          <w:ilvl w:val="2"/>
          <w:numId w:val="5"/>
        </w:numPr>
        <w:ind w:left="1418" w:hanging="698"/>
        <w:jc w:val="both"/>
        <w:rPr>
          <w:rFonts w:ascii="Times New Roman" w:hAnsi="Times New Roman" w:cs="Times New Roman"/>
          <w:sz w:val="24"/>
          <w:szCs w:val="24"/>
        </w:rPr>
      </w:pPr>
      <w:r w:rsidRPr="00FF5A8F">
        <w:rPr>
          <w:rFonts w:ascii="Times New Roman" w:hAnsi="Times New Roman" w:cs="Times New Roman"/>
          <w:sz w:val="24"/>
          <w:szCs w:val="24"/>
        </w:rPr>
        <w:t>ära hoidma andmekandjate omavolilist teisaldamist;</w:t>
      </w:r>
    </w:p>
    <w:p w14:paraId="57D69F7F" w14:textId="12679AB8" w:rsidR="005707FE" w:rsidRPr="00772652" w:rsidRDefault="005707FE" w:rsidP="00772652">
      <w:pPr>
        <w:pStyle w:val="ListParagraph"/>
        <w:numPr>
          <w:ilvl w:val="2"/>
          <w:numId w:val="5"/>
        </w:numPr>
        <w:ind w:left="1418" w:hanging="698"/>
        <w:jc w:val="both"/>
        <w:rPr>
          <w:rFonts w:ascii="Times New Roman" w:hAnsi="Times New Roman" w:cs="Times New Roman"/>
          <w:sz w:val="24"/>
          <w:szCs w:val="24"/>
        </w:rPr>
      </w:pPr>
      <w:r w:rsidRPr="00FF5A8F">
        <w:rPr>
          <w:rFonts w:ascii="Times New Roman" w:hAnsi="Times New Roman" w:cs="Times New Roman"/>
          <w:sz w:val="24"/>
          <w:szCs w:val="24"/>
        </w:rPr>
        <w:t>tagama, et tagantjärele oleks võimalik kindlaks teha, millal, kelle poolt ja milliseid isikuandmeid töödeldi (sh kui andmeid töödeldi omavoliliselt vms).</w:t>
      </w:r>
    </w:p>
    <w:p w14:paraId="0928717A" w14:textId="7CF5938B" w:rsidR="00553066" w:rsidRPr="00FF5A8F" w:rsidRDefault="00553066" w:rsidP="00772652">
      <w:pPr>
        <w:pStyle w:val="ListParagraph"/>
        <w:numPr>
          <w:ilvl w:val="1"/>
          <w:numId w:val="2"/>
        </w:numPr>
        <w:ind w:left="709" w:hanging="709"/>
        <w:jc w:val="both"/>
        <w:rPr>
          <w:rFonts w:ascii="Times New Roman" w:hAnsi="Times New Roman" w:cs="Times New Roman"/>
          <w:sz w:val="24"/>
          <w:szCs w:val="24"/>
        </w:rPr>
      </w:pPr>
      <w:r w:rsidRPr="00FF5A8F">
        <w:rPr>
          <w:rFonts w:ascii="Times New Roman" w:hAnsi="Times New Roman" w:cs="Times New Roman"/>
          <w:sz w:val="24"/>
          <w:szCs w:val="24"/>
        </w:rPr>
        <w:t>Volitatud töötleja aitab võimaluste piires vastutaval töötlejal asjakohaste tehniliste ja korralduslike meetmete abil täita vastutava töötleja kohustusi vastata üldmääruse tähenduses kõigile andmesubjekti taotlustele oma õiguste teostamisel, muu hulgas edastades kõik andmesubjektidelt saadud andmete kontrollimise, parandamise ja kustutamise, andmetöötluse keelamise ja muud taotlused vastutavale töötlejale viivitamatult nende saamisest alates.</w:t>
      </w:r>
    </w:p>
    <w:p w14:paraId="6F95FB3B" w14:textId="02A039D0" w:rsidR="00553066" w:rsidRPr="00FF5A8F" w:rsidRDefault="00553066" w:rsidP="00772652">
      <w:pPr>
        <w:pStyle w:val="ListParagraph"/>
        <w:numPr>
          <w:ilvl w:val="1"/>
          <w:numId w:val="2"/>
        </w:numPr>
        <w:ind w:left="709" w:hanging="709"/>
        <w:jc w:val="both"/>
        <w:rPr>
          <w:rFonts w:ascii="Times New Roman" w:hAnsi="Times New Roman" w:cs="Times New Roman"/>
          <w:sz w:val="24"/>
          <w:szCs w:val="24"/>
        </w:rPr>
      </w:pPr>
      <w:r w:rsidRPr="00FF5A8F">
        <w:rPr>
          <w:rFonts w:ascii="Times New Roman" w:hAnsi="Times New Roman" w:cs="Times New Roman"/>
          <w:sz w:val="24"/>
          <w:szCs w:val="24"/>
        </w:rPr>
        <w:t>Volitatud töötleja aitab vastutaval töötlejal täita üldmääruse artiklites 32–36 sätestatud kohustusi, võttes arvesse isikuandmete töötlemise laadi ja volitatud töötlejale kättesaadavat teavet.</w:t>
      </w:r>
    </w:p>
    <w:p w14:paraId="67D40330" w14:textId="03F41C97" w:rsidR="003B0F31" w:rsidRPr="00FF5A8F" w:rsidRDefault="005707FE" w:rsidP="00772652">
      <w:pPr>
        <w:pStyle w:val="ListParagraph"/>
        <w:numPr>
          <w:ilvl w:val="1"/>
          <w:numId w:val="2"/>
        </w:numPr>
        <w:ind w:left="709" w:hanging="709"/>
        <w:jc w:val="both"/>
        <w:rPr>
          <w:rFonts w:ascii="Times New Roman" w:hAnsi="Times New Roman" w:cs="Times New Roman"/>
          <w:sz w:val="24"/>
          <w:szCs w:val="24"/>
        </w:rPr>
      </w:pPr>
      <w:r w:rsidRPr="00FF5A8F">
        <w:rPr>
          <w:rFonts w:ascii="Times New Roman" w:hAnsi="Times New Roman" w:cs="Times New Roman"/>
          <w:sz w:val="24"/>
          <w:szCs w:val="24"/>
        </w:rPr>
        <w:t>Vastutav töötleja võib viia läbi auditeid, taotledes volitatud töötlejalt kirjalikku taasesitamist võimaldavas vormis asjakohast teavet eesmärgiga kontrollida volitatud töötleja käesolevast lisast tulenevate kohustuste täitmist. Pooled on kokku leppinud, et:</w:t>
      </w:r>
    </w:p>
    <w:p w14:paraId="43445761" w14:textId="434F348F" w:rsidR="00BF0F34" w:rsidRPr="00FF5A8F" w:rsidRDefault="00BF0F34" w:rsidP="00772652">
      <w:pPr>
        <w:pStyle w:val="ListParagraph"/>
        <w:numPr>
          <w:ilvl w:val="2"/>
          <w:numId w:val="2"/>
        </w:numPr>
        <w:ind w:left="1418" w:hanging="709"/>
        <w:jc w:val="both"/>
        <w:rPr>
          <w:rFonts w:ascii="Times New Roman" w:hAnsi="Times New Roman" w:cs="Times New Roman"/>
          <w:sz w:val="24"/>
          <w:szCs w:val="24"/>
        </w:rPr>
      </w:pPr>
      <w:r w:rsidRPr="00FF5A8F">
        <w:rPr>
          <w:rFonts w:ascii="Times New Roman" w:hAnsi="Times New Roman" w:cs="Times New Roman"/>
          <w:sz w:val="24"/>
          <w:szCs w:val="24"/>
        </w:rPr>
        <w:t>vastutava töötleja auditeid võib läbi viia kas vastutav töötleja ja/või kolmas isik, keda vastutav töötleja on selleks volitanud;</w:t>
      </w:r>
    </w:p>
    <w:p w14:paraId="47825DD0" w14:textId="701615F0" w:rsidR="00BF0F34" w:rsidRPr="00FF5A8F" w:rsidRDefault="00BF0F34" w:rsidP="00772652">
      <w:pPr>
        <w:pStyle w:val="ListParagraph"/>
        <w:numPr>
          <w:ilvl w:val="2"/>
          <w:numId w:val="2"/>
        </w:numPr>
        <w:ind w:left="1418" w:hanging="709"/>
        <w:jc w:val="both"/>
        <w:rPr>
          <w:rFonts w:ascii="Times New Roman" w:hAnsi="Times New Roman" w:cs="Times New Roman"/>
          <w:sz w:val="24"/>
          <w:szCs w:val="24"/>
        </w:rPr>
      </w:pPr>
      <w:r w:rsidRPr="00FF5A8F">
        <w:rPr>
          <w:rFonts w:ascii="Times New Roman" w:hAnsi="Times New Roman" w:cs="Times New Roman"/>
          <w:sz w:val="24"/>
          <w:szCs w:val="24"/>
        </w:rPr>
        <w:t>volitatud töötlejal on kohustus anda vastutavale töötlejale teavet, andmeid ja dokumente, mida on vaja selleks, et tõendada käesoleva lisa nõuetekohast täitmist;</w:t>
      </w:r>
    </w:p>
    <w:p w14:paraId="2EFD7E83" w14:textId="5790EC38" w:rsidR="00BF0F34" w:rsidRPr="00772652" w:rsidRDefault="00BF0F34" w:rsidP="00772652">
      <w:pPr>
        <w:pStyle w:val="ListParagraph"/>
        <w:numPr>
          <w:ilvl w:val="2"/>
          <w:numId w:val="2"/>
        </w:numPr>
        <w:ind w:left="1418" w:hanging="709"/>
        <w:jc w:val="both"/>
        <w:rPr>
          <w:rFonts w:ascii="Times New Roman" w:hAnsi="Times New Roman" w:cs="Times New Roman"/>
          <w:sz w:val="24"/>
          <w:szCs w:val="24"/>
        </w:rPr>
      </w:pPr>
      <w:r w:rsidRPr="00FF5A8F">
        <w:rPr>
          <w:rFonts w:ascii="Times New Roman" w:hAnsi="Times New Roman" w:cs="Times New Roman"/>
          <w:sz w:val="24"/>
          <w:szCs w:val="24"/>
        </w:rPr>
        <w:t>vastutav töötleja käsitleb kogu volitatud töötleja poolt auditi raames saadud teavet konfidentsiaalsena.</w:t>
      </w:r>
    </w:p>
    <w:p w14:paraId="5ADCC6D2" w14:textId="12837D03" w:rsidR="005707FE" w:rsidRPr="00FF5A8F" w:rsidRDefault="005707FE" w:rsidP="00772652">
      <w:pPr>
        <w:pStyle w:val="ListParagraph"/>
        <w:numPr>
          <w:ilvl w:val="1"/>
          <w:numId w:val="2"/>
        </w:numPr>
        <w:ind w:left="709" w:hanging="709"/>
        <w:jc w:val="both"/>
        <w:rPr>
          <w:rFonts w:ascii="Times New Roman" w:hAnsi="Times New Roman" w:cs="Times New Roman"/>
          <w:sz w:val="24"/>
          <w:szCs w:val="24"/>
        </w:rPr>
      </w:pPr>
      <w:r w:rsidRPr="00FF5A8F">
        <w:rPr>
          <w:rFonts w:ascii="Times New Roman" w:hAnsi="Times New Roman" w:cs="Times New Roman"/>
          <w:sz w:val="24"/>
          <w:szCs w:val="24"/>
        </w:rPr>
        <w:t>Volitatud</w:t>
      </w:r>
      <w:r w:rsidR="00BF0F34" w:rsidRPr="00FF5A8F">
        <w:rPr>
          <w:rFonts w:ascii="Times New Roman" w:hAnsi="Times New Roman" w:cs="Times New Roman"/>
          <w:sz w:val="24"/>
          <w:szCs w:val="24"/>
        </w:rPr>
        <w:t xml:space="preserve"> töötleja suunab kõik järelevalveasutuste päringud otse vastutavale töötlejale, kuna suhtluses järelevalveasutustega pole volitatud töötlejal õigust vastutavat töötlejat esindada ega tema nimel tegutseda. Volitatud töötleja teeb vastutava töötlejaga koostööd volitatud töötlejat puudutavates küsimustes või toimingutes järelevalveasutusele vastamisel.</w:t>
      </w:r>
    </w:p>
    <w:p w14:paraId="4B8B32E9" w14:textId="77777777" w:rsidR="00553066" w:rsidRPr="00FF5A8F" w:rsidRDefault="00553066" w:rsidP="00553066">
      <w:pPr>
        <w:pStyle w:val="ListParagraph"/>
        <w:ind w:left="1080"/>
        <w:jc w:val="both"/>
        <w:rPr>
          <w:rFonts w:ascii="Times New Roman" w:hAnsi="Times New Roman" w:cs="Times New Roman"/>
          <w:sz w:val="24"/>
          <w:szCs w:val="24"/>
        </w:rPr>
      </w:pPr>
    </w:p>
    <w:p w14:paraId="362CF2C1" w14:textId="77777777" w:rsidR="00553066" w:rsidRPr="00FF5A8F" w:rsidRDefault="00553066" w:rsidP="00772652">
      <w:pPr>
        <w:pStyle w:val="ListParagraph"/>
        <w:numPr>
          <w:ilvl w:val="0"/>
          <w:numId w:val="2"/>
        </w:numPr>
        <w:ind w:left="709" w:hanging="709"/>
        <w:jc w:val="both"/>
        <w:rPr>
          <w:rFonts w:ascii="Times New Roman" w:hAnsi="Times New Roman" w:cs="Times New Roman"/>
          <w:b/>
          <w:bCs/>
          <w:sz w:val="24"/>
          <w:szCs w:val="24"/>
        </w:rPr>
      </w:pPr>
      <w:r w:rsidRPr="00FF5A8F">
        <w:rPr>
          <w:rFonts w:ascii="Times New Roman" w:hAnsi="Times New Roman" w:cs="Times New Roman"/>
          <w:b/>
          <w:bCs/>
          <w:sz w:val="24"/>
          <w:szCs w:val="24"/>
        </w:rPr>
        <w:t>Isikuandmete töötlemisega seotud rikkumistest teavitamine</w:t>
      </w:r>
    </w:p>
    <w:p w14:paraId="0BF1349F" w14:textId="6BF8BE89" w:rsidR="00BF0F34" w:rsidRPr="00FF5A8F" w:rsidRDefault="00BF0F34" w:rsidP="00772652">
      <w:pPr>
        <w:pStyle w:val="ListParagraph"/>
        <w:numPr>
          <w:ilvl w:val="1"/>
          <w:numId w:val="2"/>
        </w:numPr>
        <w:ind w:left="709" w:hanging="709"/>
        <w:jc w:val="both"/>
        <w:rPr>
          <w:rFonts w:ascii="Times New Roman" w:hAnsi="Times New Roman" w:cs="Times New Roman"/>
          <w:sz w:val="24"/>
          <w:szCs w:val="24"/>
        </w:rPr>
      </w:pPr>
      <w:r w:rsidRPr="00FF5A8F">
        <w:rPr>
          <w:rFonts w:ascii="Times New Roman" w:hAnsi="Times New Roman" w:cs="Times New Roman"/>
          <w:sz w:val="24"/>
          <w:szCs w:val="24"/>
        </w:rPr>
        <w:lastRenderedPageBreak/>
        <w:t>Käesoleva lepingu esemeks olevaid isikuandmeid ei tohi töödelda väljaspool Euroopa Liitu ega Euroopa Majanduspiirkonda, sh ei tohi nimetatud isikuandmeid edastada kolmandale riigile või rahvusvahelisele organisatsioonile.</w:t>
      </w:r>
    </w:p>
    <w:p w14:paraId="1B909FBB" w14:textId="46306FBB" w:rsidR="00553066" w:rsidRPr="00FF5A8F" w:rsidRDefault="00BF0F34" w:rsidP="00772652">
      <w:pPr>
        <w:pStyle w:val="ListParagraph"/>
        <w:numPr>
          <w:ilvl w:val="1"/>
          <w:numId w:val="2"/>
        </w:numPr>
        <w:ind w:left="709" w:hanging="709"/>
        <w:jc w:val="both"/>
        <w:rPr>
          <w:rFonts w:ascii="Times New Roman" w:hAnsi="Times New Roman" w:cs="Times New Roman"/>
          <w:sz w:val="24"/>
          <w:szCs w:val="24"/>
        </w:rPr>
      </w:pPr>
      <w:r w:rsidRPr="00FF5A8F">
        <w:rPr>
          <w:rFonts w:ascii="Times New Roman" w:hAnsi="Times New Roman" w:cs="Times New Roman"/>
          <w:sz w:val="24"/>
          <w:szCs w:val="24"/>
        </w:rPr>
        <w:t xml:space="preserve">Juhul, kui käesoleva lepingu esemeks olevate isikuandmete töötlemine väljaspool Euroopa Liitu ja Euroopa Majanduspiirkonda, sh nende edastamine kolmandale riigile või rahvusvahelisele organisatsioonile, on vajalik lepingu täitmiseks, lepivad pooled sellises andmetöötluses eelevalt kirjalikult kokku. Kirjalikku kokkulepet ei ole vaja sõlmida, kui volitatud töötleja on kohustatud isikuandmeid kolmandale riigile või rahvusvahelisele organisatsioonile edastama volitatud töötleja suhtes kohaldatava Euroopa Liidu või liikmesriigi õiguse alusel. Sellisel juhul teatab volitatud töötleja sellise õigusliku aluse olemasolust enne isikuandmete töötlemist vastutavale töötlejale, kui selline teatamine ei ole olulise avaliku huvi tõttu kõnealuse õigusega keelatud. </w:t>
      </w:r>
    </w:p>
    <w:p w14:paraId="164C99C9" w14:textId="77777777" w:rsidR="00553066" w:rsidRPr="00FF5A8F" w:rsidRDefault="00553066" w:rsidP="00553066">
      <w:pPr>
        <w:pStyle w:val="ListParagraph"/>
        <w:ind w:left="1080"/>
        <w:jc w:val="both"/>
        <w:rPr>
          <w:rFonts w:ascii="Times New Roman" w:hAnsi="Times New Roman" w:cs="Times New Roman"/>
          <w:sz w:val="24"/>
          <w:szCs w:val="24"/>
        </w:rPr>
      </w:pPr>
    </w:p>
    <w:p w14:paraId="77A48AC9" w14:textId="1A65BCAE" w:rsidR="00BF0F34" w:rsidRPr="00FF5A8F" w:rsidRDefault="00BF0F34" w:rsidP="00772652">
      <w:pPr>
        <w:pStyle w:val="ListParagraph"/>
        <w:numPr>
          <w:ilvl w:val="0"/>
          <w:numId w:val="2"/>
        </w:numPr>
        <w:ind w:hanging="720"/>
        <w:jc w:val="both"/>
        <w:rPr>
          <w:rFonts w:ascii="Times New Roman" w:hAnsi="Times New Roman" w:cs="Times New Roman"/>
          <w:b/>
          <w:bCs/>
          <w:sz w:val="24"/>
          <w:szCs w:val="24"/>
        </w:rPr>
      </w:pPr>
      <w:r w:rsidRPr="00FF5A8F">
        <w:rPr>
          <w:rFonts w:ascii="Times New Roman" w:hAnsi="Times New Roman" w:cs="Times New Roman"/>
          <w:b/>
          <w:bCs/>
          <w:sz w:val="24"/>
          <w:szCs w:val="24"/>
        </w:rPr>
        <w:t>Isikuandmete töötlemisega seotud rikkumistest teavitamine</w:t>
      </w:r>
    </w:p>
    <w:p w14:paraId="68CA254E" w14:textId="77777777" w:rsidR="00BF0F34" w:rsidRPr="00FF5A8F" w:rsidRDefault="00BF0F34" w:rsidP="00772652">
      <w:pPr>
        <w:pStyle w:val="ListParagraph"/>
        <w:numPr>
          <w:ilvl w:val="1"/>
          <w:numId w:val="2"/>
        </w:numPr>
        <w:ind w:left="709" w:hanging="709"/>
        <w:jc w:val="both"/>
        <w:rPr>
          <w:rFonts w:ascii="Times New Roman" w:hAnsi="Times New Roman" w:cs="Times New Roman"/>
          <w:sz w:val="24"/>
          <w:szCs w:val="24"/>
        </w:rPr>
      </w:pPr>
      <w:r w:rsidRPr="00FF5A8F">
        <w:rPr>
          <w:rFonts w:ascii="Times New Roman" w:hAnsi="Times New Roman" w:cs="Times New Roman"/>
          <w:sz w:val="24"/>
          <w:szCs w:val="24"/>
        </w:rPr>
        <w:t xml:space="preserve">Volitatud töötleja teavitab vastutavat töötlejat kõikidest isikuandmete töötlemisega seotud rikkumistest, või kui on alust kahtlustada, et selline rikkumine on aset leidnud, ilma põhjendamatu viivituseta alates hetkest, kui volitatud töötleja või tema poolt kasutatav teine volitatud töötleja saab teada isikuandmete töötlemisega seotud rikkumisest või on alust kahelda, et selline rikkumine on aset leidnud. </w:t>
      </w:r>
    </w:p>
    <w:p w14:paraId="41762082" w14:textId="77777777" w:rsidR="00BF0F34" w:rsidRPr="00FF5A8F" w:rsidRDefault="00BF0F34" w:rsidP="00772652">
      <w:pPr>
        <w:pStyle w:val="ListParagraph"/>
        <w:numPr>
          <w:ilvl w:val="1"/>
          <w:numId w:val="2"/>
        </w:numPr>
        <w:ind w:left="709" w:hanging="709"/>
        <w:jc w:val="both"/>
        <w:rPr>
          <w:rFonts w:ascii="Times New Roman" w:hAnsi="Times New Roman" w:cs="Times New Roman"/>
          <w:sz w:val="24"/>
          <w:szCs w:val="24"/>
        </w:rPr>
      </w:pPr>
      <w:r w:rsidRPr="00FF5A8F">
        <w:rPr>
          <w:rFonts w:ascii="Times New Roman" w:hAnsi="Times New Roman" w:cs="Times New Roman"/>
          <w:sz w:val="24"/>
          <w:szCs w:val="24"/>
        </w:rPr>
        <w:t xml:space="preserve">Volitatud töötleja peab viivitamatult, aga mitte hiljem kui 24 tundi pärast rikkumisest teada saamist edastama vastutavale töötlejale kogu isikuandmetega seotud rikkumist puudutava asjakohase informatsiooni, täites käesolevas lisas toodud isikuandmete töötlemise rikkumisest teavitamise vormi (edaspidi: </w:t>
      </w:r>
      <w:r w:rsidRPr="00772652">
        <w:rPr>
          <w:rFonts w:ascii="Times New Roman" w:hAnsi="Times New Roman" w:cs="Times New Roman"/>
          <w:b/>
          <w:bCs/>
          <w:sz w:val="24"/>
          <w:szCs w:val="24"/>
        </w:rPr>
        <w:t>vorm</w:t>
      </w:r>
      <w:r w:rsidRPr="00FF5A8F">
        <w:rPr>
          <w:rFonts w:ascii="Times New Roman" w:hAnsi="Times New Roman" w:cs="Times New Roman"/>
          <w:sz w:val="24"/>
          <w:szCs w:val="24"/>
        </w:rPr>
        <w:t xml:space="preserve">) ja lisades juurde asjakohase muu dokumentatsiooni. Juhul, kui kõiki asjaolusid ei ole võimalik selleks ajaks välja selgitada, esitab volitatud töötleja vastutavale töötlejale vormi esialgsete andmetega. Täiendatud vorm lõpliku informatsiooniga rikkumise asjaolude kohta tuleb esitada vastutavale töötlejale esimesel võimalusel pärast esialgsete andmetega vormi esitamist. </w:t>
      </w:r>
    </w:p>
    <w:p w14:paraId="7E4AA2E4" w14:textId="77777777" w:rsidR="00BF0F34" w:rsidRPr="00FF5A8F" w:rsidRDefault="00BF0F34" w:rsidP="00772652">
      <w:pPr>
        <w:pStyle w:val="ListParagraph"/>
        <w:numPr>
          <w:ilvl w:val="1"/>
          <w:numId w:val="2"/>
        </w:numPr>
        <w:ind w:left="709" w:hanging="709"/>
        <w:jc w:val="both"/>
        <w:rPr>
          <w:rFonts w:ascii="Times New Roman" w:hAnsi="Times New Roman" w:cs="Times New Roman"/>
          <w:sz w:val="24"/>
          <w:szCs w:val="24"/>
        </w:rPr>
      </w:pPr>
      <w:r w:rsidRPr="00FF5A8F">
        <w:rPr>
          <w:rFonts w:ascii="Times New Roman" w:hAnsi="Times New Roman" w:cs="Times New Roman"/>
          <w:sz w:val="24"/>
          <w:szCs w:val="24"/>
        </w:rPr>
        <w:t xml:space="preserve">Volitatud töötleja teeb vastutava töötlejaga igakülgset koostööd selleks, et välja töötada ja täita tegevusplaan isikuandmetega seotud rikkumiste kõrvaldamiseks. Volitatud töötleja peab tegema kõik võimaliku, et edasist rikkumist ära hoida ning kahju vähendada. </w:t>
      </w:r>
    </w:p>
    <w:p w14:paraId="797AE3C4" w14:textId="4A6B4AFE" w:rsidR="00BF0F34" w:rsidRDefault="00BF0F34" w:rsidP="00772652">
      <w:pPr>
        <w:pStyle w:val="ListParagraph"/>
        <w:numPr>
          <w:ilvl w:val="1"/>
          <w:numId w:val="2"/>
        </w:numPr>
        <w:ind w:left="709" w:hanging="709"/>
        <w:jc w:val="both"/>
        <w:rPr>
          <w:rFonts w:ascii="Times New Roman" w:hAnsi="Times New Roman" w:cs="Times New Roman"/>
          <w:sz w:val="24"/>
          <w:szCs w:val="24"/>
        </w:rPr>
      </w:pPr>
      <w:r w:rsidRPr="00FF5A8F">
        <w:rPr>
          <w:rFonts w:ascii="Times New Roman" w:hAnsi="Times New Roman" w:cs="Times New Roman"/>
          <w:sz w:val="24"/>
          <w:szCs w:val="24"/>
        </w:rPr>
        <w:t>Vastutav töötleja vastutab järelevalveasutuse teavitamise eest.</w:t>
      </w:r>
    </w:p>
    <w:p w14:paraId="3A0694CF" w14:textId="77777777" w:rsidR="00FE430B" w:rsidRPr="00772652" w:rsidRDefault="00FE430B" w:rsidP="00772652">
      <w:pPr>
        <w:jc w:val="both"/>
        <w:rPr>
          <w:rFonts w:ascii="Times New Roman" w:hAnsi="Times New Roman" w:cs="Times New Roman"/>
          <w:sz w:val="24"/>
          <w:szCs w:val="24"/>
        </w:rPr>
      </w:pPr>
    </w:p>
    <w:p w14:paraId="13B46720" w14:textId="77777777" w:rsidR="00553066" w:rsidRPr="00FF5A8F" w:rsidRDefault="00553066" w:rsidP="00772652">
      <w:pPr>
        <w:pStyle w:val="ListParagraph"/>
        <w:numPr>
          <w:ilvl w:val="0"/>
          <w:numId w:val="2"/>
        </w:numPr>
        <w:ind w:left="709" w:hanging="709"/>
        <w:jc w:val="both"/>
        <w:rPr>
          <w:rFonts w:ascii="Times New Roman" w:hAnsi="Times New Roman" w:cs="Times New Roman"/>
          <w:b/>
          <w:bCs/>
          <w:sz w:val="24"/>
          <w:szCs w:val="24"/>
        </w:rPr>
      </w:pPr>
      <w:r w:rsidRPr="00FF5A8F">
        <w:rPr>
          <w:rFonts w:ascii="Times New Roman" w:hAnsi="Times New Roman" w:cs="Times New Roman"/>
          <w:b/>
          <w:bCs/>
          <w:sz w:val="24"/>
          <w:szCs w:val="24"/>
        </w:rPr>
        <w:t>Vastutus</w:t>
      </w:r>
    </w:p>
    <w:p w14:paraId="0AE4E575" w14:textId="77777777" w:rsidR="00553066" w:rsidRPr="00FF5A8F" w:rsidRDefault="00553066" w:rsidP="00772652">
      <w:pPr>
        <w:pStyle w:val="ListParagraph"/>
        <w:numPr>
          <w:ilvl w:val="1"/>
          <w:numId w:val="2"/>
        </w:numPr>
        <w:ind w:left="709" w:hanging="709"/>
        <w:jc w:val="both"/>
        <w:rPr>
          <w:rFonts w:ascii="Times New Roman" w:hAnsi="Times New Roman" w:cs="Times New Roman"/>
          <w:sz w:val="24"/>
          <w:szCs w:val="24"/>
        </w:rPr>
      </w:pPr>
      <w:r w:rsidRPr="00FF5A8F">
        <w:rPr>
          <w:rFonts w:ascii="Times New Roman" w:hAnsi="Times New Roman" w:cs="Times New Roman"/>
          <w:sz w:val="24"/>
          <w:szCs w:val="24"/>
        </w:rPr>
        <w:t>Vastutav töötleja vastutab, et volitatud töötlejale lepingu täitmise käigus edastatud isikuandmed on õiged ja, et tal on õiguslik alus neid isikuandmeid töödelda, ka. kolmandale isikule edasi anda.</w:t>
      </w:r>
    </w:p>
    <w:p w14:paraId="0A438124" w14:textId="77777777" w:rsidR="00553066" w:rsidRPr="00FF5A8F" w:rsidRDefault="00553066" w:rsidP="00772652">
      <w:pPr>
        <w:pStyle w:val="ListParagraph"/>
        <w:numPr>
          <w:ilvl w:val="1"/>
          <w:numId w:val="2"/>
        </w:numPr>
        <w:ind w:left="709" w:hanging="709"/>
        <w:jc w:val="both"/>
        <w:rPr>
          <w:rFonts w:ascii="Times New Roman" w:hAnsi="Times New Roman" w:cs="Times New Roman"/>
          <w:sz w:val="24"/>
          <w:szCs w:val="24"/>
        </w:rPr>
      </w:pPr>
      <w:r w:rsidRPr="00FF5A8F">
        <w:rPr>
          <w:rFonts w:ascii="Times New Roman" w:hAnsi="Times New Roman" w:cs="Times New Roman"/>
          <w:sz w:val="24"/>
          <w:szCs w:val="24"/>
        </w:rPr>
        <w:t>Volitatud töötleja ei vastuta kahju eest, mis on tekkinud talle vastutava töötleja süül, ilma õigusliku aluseta edastatud andmete töötlemise tõttu.</w:t>
      </w:r>
    </w:p>
    <w:p w14:paraId="5ABDE811" w14:textId="434A2576" w:rsidR="00553066" w:rsidRPr="00FF5A8F" w:rsidRDefault="00553066" w:rsidP="00772652">
      <w:pPr>
        <w:pStyle w:val="ListParagraph"/>
        <w:numPr>
          <w:ilvl w:val="1"/>
          <w:numId w:val="2"/>
        </w:numPr>
        <w:ind w:left="709" w:hanging="709"/>
        <w:jc w:val="both"/>
        <w:rPr>
          <w:rFonts w:ascii="Times New Roman" w:hAnsi="Times New Roman" w:cs="Times New Roman"/>
          <w:sz w:val="24"/>
          <w:szCs w:val="24"/>
        </w:rPr>
      </w:pPr>
      <w:r w:rsidRPr="00FF5A8F">
        <w:rPr>
          <w:rFonts w:ascii="Times New Roman" w:hAnsi="Times New Roman" w:cs="Times New Roman"/>
          <w:sz w:val="24"/>
          <w:szCs w:val="24"/>
        </w:rPr>
        <w:t>Volitatud töötleja vastutab kahju eest, mida ta on tekitanud vastutavale töötlejale, andmesubjektidele või muudele kolmandatele isikutele isikuandmete töötlemise tagajärjel, mis on tekitatud andmetöötluslepingu</w:t>
      </w:r>
      <w:r w:rsidR="003B0F31" w:rsidRPr="00FF5A8F">
        <w:rPr>
          <w:rFonts w:ascii="Times New Roman" w:hAnsi="Times New Roman" w:cs="Times New Roman"/>
          <w:sz w:val="24"/>
          <w:szCs w:val="24"/>
        </w:rPr>
        <w:t xml:space="preserve"> või isikuandmete kaitse üldmääruse</w:t>
      </w:r>
      <w:r w:rsidRPr="00FF5A8F">
        <w:rPr>
          <w:rFonts w:ascii="Times New Roman" w:hAnsi="Times New Roman" w:cs="Times New Roman"/>
          <w:sz w:val="24"/>
          <w:szCs w:val="24"/>
        </w:rPr>
        <w:t xml:space="preserve"> nõudeid</w:t>
      </w:r>
      <w:r w:rsidR="00BF0F34" w:rsidRPr="00FF5A8F">
        <w:rPr>
          <w:rFonts w:ascii="Times New Roman" w:hAnsi="Times New Roman" w:cs="Times New Roman"/>
          <w:sz w:val="24"/>
          <w:szCs w:val="24"/>
        </w:rPr>
        <w:t>, mh kõiki lepingus mainitud õigusnorme ja dokumenteeritud juhiseid,</w:t>
      </w:r>
      <w:r w:rsidRPr="00FF5A8F">
        <w:rPr>
          <w:rFonts w:ascii="Times New Roman" w:hAnsi="Times New Roman" w:cs="Times New Roman"/>
          <w:sz w:val="24"/>
          <w:szCs w:val="24"/>
        </w:rPr>
        <w:t xml:space="preserve"> rikkudes.</w:t>
      </w:r>
    </w:p>
    <w:p w14:paraId="6728F6A9" w14:textId="45A006F1" w:rsidR="00BF0F34" w:rsidRPr="00FF5A8F" w:rsidRDefault="00BF0F34" w:rsidP="00772652">
      <w:pPr>
        <w:pStyle w:val="ListParagraph"/>
        <w:numPr>
          <w:ilvl w:val="1"/>
          <w:numId w:val="2"/>
        </w:numPr>
        <w:ind w:left="709" w:hanging="709"/>
        <w:jc w:val="both"/>
        <w:rPr>
          <w:rFonts w:ascii="Times New Roman" w:hAnsi="Times New Roman" w:cs="Times New Roman"/>
          <w:sz w:val="24"/>
          <w:szCs w:val="24"/>
        </w:rPr>
      </w:pPr>
      <w:r w:rsidRPr="00FF5A8F">
        <w:rPr>
          <w:rFonts w:ascii="Times New Roman" w:hAnsi="Times New Roman" w:cs="Times New Roman"/>
          <w:sz w:val="24"/>
          <w:szCs w:val="24"/>
        </w:rPr>
        <w:t>Volitatud töötleja kohustub, kui ta on isikuandmete töötlemise nõudeid rikkunud ja selle tagajärjel on vastutav töötleja kohustatud maksma hüvitist või trahvi, hüvitama vastutavale töötlejale sellega seoses kantud kulud.</w:t>
      </w:r>
    </w:p>
    <w:p w14:paraId="6967F3AE" w14:textId="77777777" w:rsidR="00BF0F34" w:rsidRPr="00FF5A8F" w:rsidRDefault="00BF0F34" w:rsidP="00772652">
      <w:pPr>
        <w:pStyle w:val="ListParagraph"/>
        <w:numPr>
          <w:ilvl w:val="1"/>
          <w:numId w:val="2"/>
        </w:numPr>
        <w:ind w:left="709" w:hanging="709"/>
        <w:jc w:val="both"/>
        <w:rPr>
          <w:rFonts w:ascii="Times New Roman" w:hAnsi="Times New Roman" w:cs="Times New Roman"/>
          <w:sz w:val="24"/>
          <w:szCs w:val="24"/>
        </w:rPr>
      </w:pPr>
      <w:r w:rsidRPr="00FF5A8F">
        <w:rPr>
          <w:rFonts w:ascii="Times New Roman" w:hAnsi="Times New Roman" w:cs="Times New Roman"/>
          <w:sz w:val="24"/>
          <w:szCs w:val="24"/>
        </w:rPr>
        <w:lastRenderedPageBreak/>
        <w:t>Kui volitatud töötleja rikub oluliselt käesolevas lisas sätestatud isikuandmete töötlemise nõudeid, muuhulgas isikuandmete kaitse üldmääruse või muude kohaldatavate õigusnormide sätteid isikuandmete kaitse valdkonnas, on vastutaval töötlejal õigus leping ette teatamata üles öelda. Oluline lepingurikkumine on eelkõige, kui:</w:t>
      </w:r>
    </w:p>
    <w:p w14:paraId="2588B6CB" w14:textId="5EAEB343" w:rsidR="00BF0F34" w:rsidRPr="00FF5A8F" w:rsidRDefault="00BF0F34" w:rsidP="00772652">
      <w:pPr>
        <w:pStyle w:val="ListParagraph"/>
        <w:numPr>
          <w:ilvl w:val="2"/>
          <w:numId w:val="2"/>
        </w:numPr>
        <w:ind w:left="1418" w:hanging="709"/>
        <w:jc w:val="both"/>
        <w:rPr>
          <w:rFonts w:ascii="Times New Roman" w:hAnsi="Times New Roman" w:cs="Times New Roman"/>
          <w:sz w:val="24"/>
          <w:szCs w:val="24"/>
        </w:rPr>
      </w:pPr>
      <w:r w:rsidRPr="00FF5A8F">
        <w:rPr>
          <w:rFonts w:ascii="Times New Roman" w:hAnsi="Times New Roman" w:cs="Times New Roman"/>
          <w:sz w:val="24"/>
          <w:szCs w:val="24"/>
        </w:rPr>
        <w:t>isikuandmete töötlemise põhimõtete täitmist kontrolliva järelevalveasutuse või kohtu menetluses selgub, et volitatud töötleja või teine volitatud töötleja ei täida isikuandmete töötlemise põhimõtteid;</w:t>
      </w:r>
    </w:p>
    <w:p w14:paraId="3053AC63" w14:textId="1F629FD5" w:rsidR="00BF0F34" w:rsidRPr="00772652" w:rsidRDefault="00BF0F34" w:rsidP="00772652">
      <w:pPr>
        <w:pStyle w:val="ListParagraph"/>
        <w:numPr>
          <w:ilvl w:val="2"/>
          <w:numId w:val="2"/>
        </w:numPr>
        <w:ind w:left="1418" w:hanging="709"/>
        <w:jc w:val="both"/>
        <w:rPr>
          <w:rFonts w:ascii="Times New Roman" w:hAnsi="Times New Roman" w:cs="Times New Roman"/>
          <w:sz w:val="24"/>
          <w:szCs w:val="24"/>
        </w:rPr>
      </w:pPr>
      <w:r w:rsidRPr="00FF5A8F">
        <w:rPr>
          <w:rFonts w:ascii="Times New Roman" w:hAnsi="Times New Roman" w:cs="Times New Roman"/>
          <w:sz w:val="24"/>
          <w:szCs w:val="24"/>
        </w:rPr>
        <w:t>vastutav töötleja leiab käesoleva lisa kohaselt läbiviidud auditis, et volitatud töötleja või teine volitatud töötleja ei täida isikuandmete töötlemise põhimõtteid, mis tulenevad käesolevast lisast või kohaldatavatest õigusnormidest.</w:t>
      </w:r>
    </w:p>
    <w:p w14:paraId="427CB189" w14:textId="77777777" w:rsidR="00553066" w:rsidRPr="00FF5A8F" w:rsidRDefault="00553066" w:rsidP="00772652"/>
    <w:p w14:paraId="44B3BB0C" w14:textId="77777777" w:rsidR="00553066" w:rsidRPr="00FF5A8F" w:rsidRDefault="00553066" w:rsidP="00772652">
      <w:pPr>
        <w:pStyle w:val="ListParagraph"/>
        <w:numPr>
          <w:ilvl w:val="0"/>
          <w:numId w:val="2"/>
        </w:numPr>
        <w:ind w:left="709" w:hanging="709"/>
        <w:jc w:val="both"/>
        <w:rPr>
          <w:rFonts w:ascii="Times New Roman" w:hAnsi="Times New Roman" w:cs="Times New Roman"/>
          <w:b/>
          <w:bCs/>
          <w:sz w:val="24"/>
          <w:szCs w:val="24"/>
        </w:rPr>
      </w:pPr>
      <w:r w:rsidRPr="00FF5A8F">
        <w:rPr>
          <w:rFonts w:ascii="Times New Roman" w:hAnsi="Times New Roman" w:cs="Times New Roman"/>
          <w:b/>
          <w:bCs/>
          <w:sz w:val="24"/>
          <w:szCs w:val="24"/>
        </w:rPr>
        <w:t>Muud sätted</w:t>
      </w:r>
    </w:p>
    <w:p w14:paraId="3E1B92E0" w14:textId="4B3B2536" w:rsidR="00553066" w:rsidRPr="00FF5A8F" w:rsidRDefault="00553066" w:rsidP="00772652">
      <w:pPr>
        <w:pStyle w:val="ListParagraph"/>
        <w:numPr>
          <w:ilvl w:val="1"/>
          <w:numId w:val="2"/>
        </w:numPr>
        <w:ind w:left="709" w:hanging="709"/>
        <w:jc w:val="both"/>
        <w:rPr>
          <w:rFonts w:ascii="Times New Roman" w:hAnsi="Times New Roman" w:cs="Times New Roman"/>
          <w:sz w:val="24"/>
          <w:szCs w:val="24"/>
        </w:rPr>
      </w:pPr>
      <w:r w:rsidRPr="00FF5A8F">
        <w:rPr>
          <w:rFonts w:ascii="Times New Roman" w:hAnsi="Times New Roman" w:cs="Times New Roman"/>
          <w:sz w:val="24"/>
          <w:szCs w:val="24"/>
        </w:rPr>
        <w:t xml:space="preserve">Volitatud töötleja kohustub lepingu lõppemisel tagastama vastutavale töötlejale kõik andmesubjektide isikuandmed või kustutama või hävitama isikuandmed ja nende koopiad vastavalt vastutava töötleja antud juhistele. Kui pole antud teistsuguseid juhiseid, siis tuleb isikuandmed tagastada või hävitada või kustutada mitte hiljem kui 10 tööpäeva jooksul </w:t>
      </w:r>
      <w:r w:rsidR="00BF0F34" w:rsidRPr="00FF5A8F">
        <w:rPr>
          <w:rFonts w:ascii="Times New Roman" w:hAnsi="Times New Roman" w:cs="Times New Roman"/>
          <w:sz w:val="24"/>
          <w:szCs w:val="24"/>
        </w:rPr>
        <w:t xml:space="preserve">pärast </w:t>
      </w:r>
      <w:r w:rsidRPr="00FF5A8F">
        <w:rPr>
          <w:rFonts w:ascii="Times New Roman" w:hAnsi="Times New Roman" w:cs="Times New Roman"/>
          <w:sz w:val="24"/>
          <w:szCs w:val="24"/>
        </w:rPr>
        <w:t xml:space="preserve">lepingu lõppemist, välja arvatud juhul, kui Euroopa Liidu või selle liikmesriigi õiguse kohaselt nõutakse andmete säilitamist. </w:t>
      </w:r>
      <w:r w:rsidR="00BF0F34" w:rsidRPr="00FF5A8F">
        <w:rPr>
          <w:rFonts w:ascii="Times New Roman" w:hAnsi="Times New Roman" w:cs="Times New Roman"/>
          <w:sz w:val="24"/>
          <w:szCs w:val="24"/>
        </w:rPr>
        <w:t>Isikuandmete kustutamise või hävitamise kulud kannab volitatud töötleja.</w:t>
      </w:r>
    </w:p>
    <w:p w14:paraId="3C6E176B" w14:textId="21ACEBE7" w:rsidR="00F01ECB" w:rsidRPr="00FF5A8F" w:rsidRDefault="00F01ECB" w:rsidP="00772652">
      <w:pPr>
        <w:pStyle w:val="ListParagraph"/>
        <w:numPr>
          <w:ilvl w:val="1"/>
          <w:numId w:val="2"/>
        </w:numPr>
        <w:ind w:left="709" w:hanging="709"/>
        <w:jc w:val="both"/>
        <w:rPr>
          <w:rFonts w:ascii="Times New Roman" w:hAnsi="Times New Roman" w:cs="Times New Roman"/>
          <w:sz w:val="24"/>
          <w:szCs w:val="24"/>
        </w:rPr>
      </w:pPr>
      <w:r w:rsidRPr="00FF5A8F">
        <w:rPr>
          <w:rFonts w:ascii="Times New Roman" w:hAnsi="Times New Roman" w:cs="Times New Roman"/>
          <w:sz w:val="24"/>
          <w:szCs w:val="24"/>
        </w:rPr>
        <w:t>Volitatud töötleja väljastab vastutavale töötlejale volitatud töötleja esindusõigusega isiku kirjaliku kinnituse, et tema ja kõik tema kasutatud teised volitatud töötlejad on teinud eelnevas punktis nimetatud toimingud.</w:t>
      </w:r>
    </w:p>
    <w:p w14:paraId="42DE7B35" w14:textId="370F5F03" w:rsidR="00553066" w:rsidRPr="00FF5A8F" w:rsidRDefault="00553066" w:rsidP="00772652">
      <w:pPr>
        <w:pStyle w:val="ListParagraph"/>
        <w:numPr>
          <w:ilvl w:val="1"/>
          <w:numId w:val="2"/>
        </w:numPr>
        <w:ind w:left="709" w:hanging="709"/>
        <w:jc w:val="both"/>
        <w:rPr>
          <w:rFonts w:ascii="Times New Roman" w:hAnsi="Times New Roman" w:cs="Times New Roman"/>
          <w:sz w:val="24"/>
          <w:szCs w:val="24"/>
        </w:rPr>
      </w:pPr>
      <w:r w:rsidRPr="00FF5A8F">
        <w:rPr>
          <w:rFonts w:ascii="Times New Roman" w:hAnsi="Times New Roman" w:cs="Times New Roman"/>
          <w:sz w:val="24"/>
          <w:szCs w:val="24"/>
        </w:rPr>
        <w:t xml:space="preserve">Volitatud töötleja teavitab vastutavat töötlejat kirjalikult kõigist muudatustest, mis võivad mõjutada </w:t>
      </w:r>
      <w:r w:rsidR="00F01ECB" w:rsidRPr="00FF5A8F">
        <w:rPr>
          <w:rFonts w:ascii="Times New Roman" w:hAnsi="Times New Roman" w:cs="Times New Roman"/>
          <w:sz w:val="24"/>
          <w:szCs w:val="24"/>
        </w:rPr>
        <w:t xml:space="preserve">volitatud töötaja </w:t>
      </w:r>
      <w:r w:rsidRPr="00FF5A8F">
        <w:rPr>
          <w:rFonts w:ascii="Times New Roman" w:hAnsi="Times New Roman" w:cs="Times New Roman"/>
          <w:sz w:val="24"/>
          <w:szCs w:val="24"/>
        </w:rPr>
        <w:t>võimet või väljavaateid pidada kinni andmetöötluslepingust ja vastutava töötleja dokumenteeritud juhistest. Pooled lepivad kõigis andmetöötluslepingut puudutavates täiendustes ja muudatustes kokku kirjalikult.</w:t>
      </w:r>
    </w:p>
    <w:p w14:paraId="6C29864E" w14:textId="77777777" w:rsidR="00553066" w:rsidRPr="00FF5A8F" w:rsidRDefault="00553066" w:rsidP="00772652">
      <w:pPr>
        <w:pStyle w:val="ListParagraph"/>
        <w:numPr>
          <w:ilvl w:val="1"/>
          <w:numId w:val="2"/>
        </w:numPr>
        <w:ind w:left="709" w:hanging="709"/>
        <w:jc w:val="both"/>
        <w:rPr>
          <w:rFonts w:ascii="Times New Roman" w:hAnsi="Times New Roman" w:cs="Times New Roman"/>
          <w:sz w:val="24"/>
          <w:szCs w:val="24"/>
        </w:rPr>
      </w:pPr>
      <w:r w:rsidRPr="00FF5A8F">
        <w:rPr>
          <w:rFonts w:ascii="Times New Roman" w:hAnsi="Times New Roman" w:cs="Times New Roman"/>
          <w:sz w:val="24"/>
          <w:szCs w:val="24"/>
        </w:rPr>
        <w:t>Kohustused, mis oma iseloomu tõttu peavad jääma jõusse hoolimata andmetöötluslepingu kehtivuse lõppemisest, nagu konfidentsiaalsuskohustus, jäävad jõusse ka pärast andmetöötluslepingu kehtivuse lõppemist ning nendele rakendatakse lepingus ja selle lisades sätestatut, kui andmetöötluslepingus ei ole kokku lepitud teisiti.</w:t>
      </w:r>
    </w:p>
    <w:p w14:paraId="10124750" w14:textId="77777777" w:rsidR="000E6A6C" w:rsidRPr="00FF5A8F" w:rsidRDefault="000E6A6C" w:rsidP="00772652">
      <w:pPr>
        <w:pStyle w:val="ListParagraph"/>
        <w:numPr>
          <w:ilvl w:val="1"/>
          <w:numId w:val="2"/>
        </w:numPr>
        <w:ind w:left="709" w:hanging="709"/>
        <w:jc w:val="both"/>
        <w:rPr>
          <w:rFonts w:ascii="Times New Roman" w:hAnsi="Times New Roman" w:cs="Times New Roman"/>
          <w:sz w:val="24"/>
          <w:szCs w:val="24"/>
        </w:rPr>
      </w:pPr>
      <w:r w:rsidRPr="00FF5A8F">
        <w:rPr>
          <w:rFonts w:ascii="Times New Roman" w:hAnsi="Times New Roman" w:cs="Times New Roman"/>
          <w:sz w:val="24"/>
          <w:szCs w:val="24"/>
        </w:rPr>
        <w:t>Vastutaval töötlejal on õigus teostada RIA juures auditeid või kontrollkäike, kokkulepitud ajal ja viisil, et hinnata käesoleva Lepingu täitmist.</w:t>
      </w:r>
    </w:p>
    <w:p w14:paraId="28468DF9" w14:textId="77777777" w:rsidR="00553066" w:rsidRPr="00FF5A8F" w:rsidRDefault="00553066" w:rsidP="00553066">
      <w:pPr>
        <w:ind w:left="720"/>
        <w:jc w:val="both"/>
        <w:rPr>
          <w:rFonts w:ascii="Times New Roman" w:hAnsi="Times New Roman" w:cs="Times New Roman"/>
          <w:sz w:val="24"/>
          <w:szCs w:val="24"/>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2961"/>
        <w:gridCol w:w="1291"/>
        <w:gridCol w:w="1260"/>
        <w:gridCol w:w="2830"/>
      </w:tblGrid>
      <w:tr w:rsidR="00553066" w:rsidRPr="00FF5A8F" w14:paraId="7D65F6BE" w14:textId="77777777" w:rsidTr="00EF76E9">
        <w:tc>
          <w:tcPr>
            <w:tcW w:w="2961" w:type="dxa"/>
            <w:tcBorders>
              <w:right w:val="nil"/>
            </w:tcBorders>
          </w:tcPr>
          <w:p w14:paraId="35C14EFE" w14:textId="63BCBA1F" w:rsidR="00553066" w:rsidRPr="00772652" w:rsidRDefault="007710AE" w:rsidP="00EF76E9">
            <w:pPr>
              <w:jc w:val="both"/>
              <w:rPr>
                <w:rFonts w:ascii="Times New Roman" w:hAnsi="Times New Roman" w:cs="Times New Roman"/>
                <w:b/>
                <w:bCs/>
                <w:sz w:val="24"/>
                <w:szCs w:val="24"/>
              </w:rPr>
            </w:pPr>
            <w:r w:rsidRPr="00772652">
              <w:rPr>
                <w:rFonts w:ascii="Times New Roman" w:hAnsi="Times New Roman" w:cs="Times New Roman"/>
                <w:b/>
                <w:bCs/>
                <w:sz w:val="24"/>
                <w:szCs w:val="24"/>
              </w:rPr>
              <w:t>AS Pensionikeskus</w:t>
            </w:r>
          </w:p>
        </w:tc>
        <w:tc>
          <w:tcPr>
            <w:tcW w:w="1291" w:type="dxa"/>
            <w:tcBorders>
              <w:left w:val="nil"/>
            </w:tcBorders>
          </w:tcPr>
          <w:p w14:paraId="54002F54" w14:textId="77777777" w:rsidR="00553066" w:rsidRPr="00FF5A8F" w:rsidRDefault="00553066" w:rsidP="00EF76E9">
            <w:pPr>
              <w:jc w:val="both"/>
              <w:rPr>
                <w:rFonts w:ascii="Times New Roman" w:hAnsi="Times New Roman" w:cs="Times New Roman"/>
                <w:sz w:val="24"/>
                <w:szCs w:val="24"/>
              </w:rPr>
            </w:pPr>
          </w:p>
        </w:tc>
        <w:tc>
          <w:tcPr>
            <w:tcW w:w="1260" w:type="dxa"/>
            <w:tcBorders>
              <w:right w:val="nil"/>
            </w:tcBorders>
          </w:tcPr>
          <w:p w14:paraId="2624872E" w14:textId="77777777" w:rsidR="00553066" w:rsidRPr="00FF5A8F" w:rsidRDefault="00553066" w:rsidP="00EF76E9">
            <w:pPr>
              <w:jc w:val="both"/>
              <w:rPr>
                <w:rFonts w:ascii="Times New Roman" w:hAnsi="Times New Roman" w:cs="Times New Roman"/>
                <w:sz w:val="24"/>
                <w:szCs w:val="24"/>
              </w:rPr>
            </w:pPr>
          </w:p>
        </w:tc>
        <w:tc>
          <w:tcPr>
            <w:tcW w:w="2830" w:type="dxa"/>
            <w:tcBorders>
              <w:left w:val="nil"/>
            </w:tcBorders>
          </w:tcPr>
          <w:p w14:paraId="6262A522" w14:textId="77777777" w:rsidR="00553066" w:rsidRPr="00FF5A8F" w:rsidRDefault="000E6A6C" w:rsidP="00EF76E9">
            <w:pPr>
              <w:jc w:val="both"/>
              <w:rPr>
                <w:rFonts w:ascii="Times New Roman" w:hAnsi="Times New Roman" w:cs="Times New Roman"/>
                <w:b/>
                <w:bCs/>
                <w:sz w:val="24"/>
                <w:szCs w:val="24"/>
              </w:rPr>
            </w:pPr>
            <w:r w:rsidRPr="00FF5A8F">
              <w:rPr>
                <w:rFonts w:ascii="Times New Roman" w:hAnsi="Times New Roman" w:cs="Times New Roman"/>
                <w:b/>
                <w:bCs/>
                <w:sz w:val="24"/>
                <w:szCs w:val="24"/>
              </w:rPr>
              <w:t>Riigi Infosüsteemi Amet</w:t>
            </w:r>
          </w:p>
        </w:tc>
      </w:tr>
      <w:tr w:rsidR="00553066" w:rsidRPr="00FF5A8F" w14:paraId="7763CC26" w14:textId="77777777" w:rsidTr="00EF76E9">
        <w:tc>
          <w:tcPr>
            <w:tcW w:w="2961" w:type="dxa"/>
            <w:tcBorders>
              <w:right w:val="nil"/>
            </w:tcBorders>
          </w:tcPr>
          <w:p w14:paraId="4BB7DEB8" w14:textId="24354520" w:rsidR="00553066" w:rsidRPr="00772652" w:rsidRDefault="00553066" w:rsidP="00EF76E9">
            <w:pPr>
              <w:jc w:val="both"/>
              <w:rPr>
                <w:rFonts w:ascii="Times New Roman" w:hAnsi="Times New Roman" w:cs="Times New Roman"/>
                <w:sz w:val="24"/>
                <w:szCs w:val="24"/>
              </w:rPr>
            </w:pPr>
            <w:r w:rsidRPr="00772652">
              <w:rPr>
                <w:rFonts w:ascii="Times New Roman" w:hAnsi="Times New Roman" w:cs="Times New Roman"/>
                <w:sz w:val="24"/>
                <w:szCs w:val="24"/>
              </w:rPr>
              <w:t>Vastutav töötleja</w:t>
            </w:r>
            <w:r w:rsidR="007710AE" w:rsidRPr="00772652">
              <w:rPr>
                <w:rFonts w:ascii="Times New Roman" w:hAnsi="Times New Roman" w:cs="Times New Roman"/>
                <w:sz w:val="24"/>
                <w:szCs w:val="24"/>
              </w:rPr>
              <w:t>, tellija</w:t>
            </w:r>
          </w:p>
        </w:tc>
        <w:tc>
          <w:tcPr>
            <w:tcW w:w="1291" w:type="dxa"/>
            <w:tcBorders>
              <w:left w:val="nil"/>
            </w:tcBorders>
          </w:tcPr>
          <w:p w14:paraId="67E810E2" w14:textId="77777777" w:rsidR="00553066" w:rsidRPr="00FF5A8F" w:rsidRDefault="00553066" w:rsidP="00EF76E9">
            <w:pPr>
              <w:jc w:val="both"/>
              <w:rPr>
                <w:rFonts w:ascii="Times New Roman" w:hAnsi="Times New Roman" w:cs="Times New Roman"/>
                <w:sz w:val="24"/>
                <w:szCs w:val="24"/>
              </w:rPr>
            </w:pPr>
          </w:p>
        </w:tc>
        <w:tc>
          <w:tcPr>
            <w:tcW w:w="1260" w:type="dxa"/>
            <w:tcBorders>
              <w:right w:val="nil"/>
            </w:tcBorders>
          </w:tcPr>
          <w:p w14:paraId="4CDC9859" w14:textId="77777777" w:rsidR="00553066" w:rsidRPr="00FF5A8F" w:rsidRDefault="00553066" w:rsidP="00EF76E9">
            <w:pPr>
              <w:jc w:val="both"/>
              <w:rPr>
                <w:rFonts w:ascii="Times New Roman" w:hAnsi="Times New Roman" w:cs="Times New Roman"/>
                <w:sz w:val="24"/>
                <w:szCs w:val="24"/>
              </w:rPr>
            </w:pPr>
          </w:p>
        </w:tc>
        <w:tc>
          <w:tcPr>
            <w:tcW w:w="2830" w:type="dxa"/>
            <w:tcBorders>
              <w:left w:val="nil"/>
            </w:tcBorders>
          </w:tcPr>
          <w:p w14:paraId="45CD7DE6" w14:textId="77777777" w:rsidR="00553066" w:rsidRPr="00FF5A8F" w:rsidRDefault="00553066" w:rsidP="00EF76E9">
            <w:pPr>
              <w:jc w:val="both"/>
              <w:rPr>
                <w:rFonts w:ascii="Times New Roman" w:hAnsi="Times New Roman" w:cs="Times New Roman"/>
                <w:sz w:val="24"/>
                <w:szCs w:val="24"/>
              </w:rPr>
            </w:pPr>
            <w:r w:rsidRPr="00FF5A8F">
              <w:rPr>
                <w:rFonts w:ascii="Times New Roman" w:hAnsi="Times New Roman" w:cs="Times New Roman"/>
                <w:sz w:val="24"/>
                <w:szCs w:val="24"/>
              </w:rPr>
              <w:t>Volitatud töötleja</w:t>
            </w:r>
          </w:p>
        </w:tc>
      </w:tr>
      <w:tr w:rsidR="00553066" w:rsidRPr="00FF5A8F" w14:paraId="012FF19E" w14:textId="77777777" w:rsidTr="00EF76E9">
        <w:tc>
          <w:tcPr>
            <w:tcW w:w="2961" w:type="dxa"/>
            <w:tcBorders>
              <w:right w:val="nil"/>
            </w:tcBorders>
          </w:tcPr>
          <w:p w14:paraId="4A9BC7B6" w14:textId="77777777" w:rsidR="00553066" w:rsidRPr="00FF5A8F" w:rsidRDefault="00553066" w:rsidP="00EF76E9">
            <w:pPr>
              <w:jc w:val="both"/>
              <w:rPr>
                <w:rFonts w:ascii="Times New Roman" w:hAnsi="Times New Roman" w:cs="Times New Roman"/>
                <w:sz w:val="24"/>
                <w:szCs w:val="24"/>
              </w:rPr>
            </w:pPr>
          </w:p>
        </w:tc>
        <w:tc>
          <w:tcPr>
            <w:tcW w:w="1291" w:type="dxa"/>
            <w:tcBorders>
              <w:left w:val="nil"/>
            </w:tcBorders>
          </w:tcPr>
          <w:p w14:paraId="55497F56" w14:textId="77777777" w:rsidR="00553066" w:rsidRPr="00FF5A8F" w:rsidRDefault="00553066" w:rsidP="00EF76E9">
            <w:pPr>
              <w:jc w:val="both"/>
              <w:rPr>
                <w:rFonts w:ascii="Times New Roman" w:hAnsi="Times New Roman" w:cs="Times New Roman"/>
                <w:sz w:val="24"/>
                <w:szCs w:val="24"/>
              </w:rPr>
            </w:pPr>
          </w:p>
        </w:tc>
        <w:tc>
          <w:tcPr>
            <w:tcW w:w="1260" w:type="dxa"/>
            <w:tcBorders>
              <w:right w:val="nil"/>
            </w:tcBorders>
          </w:tcPr>
          <w:p w14:paraId="7FA6E77F" w14:textId="77777777" w:rsidR="00553066" w:rsidRPr="00FF5A8F" w:rsidRDefault="00553066" w:rsidP="00EF76E9">
            <w:pPr>
              <w:jc w:val="both"/>
              <w:rPr>
                <w:rFonts w:ascii="Times New Roman" w:hAnsi="Times New Roman" w:cs="Times New Roman"/>
                <w:sz w:val="24"/>
                <w:szCs w:val="24"/>
              </w:rPr>
            </w:pPr>
          </w:p>
        </w:tc>
        <w:tc>
          <w:tcPr>
            <w:tcW w:w="2830" w:type="dxa"/>
            <w:tcBorders>
              <w:left w:val="nil"/>
            </w:tcBorders>
          </w:tcPr>
          <w:p w14:paraId="410BEA7F" w14:textId="77777777" w:rsidR="00553066" w:rsidRPr="00FF5A8F" w:rsidRDefault="00553066" w:rsidP="00EF76E9">
            <w:pPr>
              <w:jc w:val="both"/>
              <w:rPr>
                <w:rFonts w:ascii="Times New Roman" w:hAnsi="Times New Roman" w:cs="Times New Roman"/>
                <w:sz w:val="24"/>
                <w:szCs w:val="24"/>
              </w:rPr>
            </w:pPr>
          </w:p>
        </w:tc>
      </w:tr>
      <w:tr w:rsidR="00553066" w:rsidRPr="00FF5A8F" w14:paraId="27F71A93" w14:textId="77777777" w:rsidTr="00EF76E9">
        <w:tc>
          <w:tcPr>
            <w:tcW w:w="2961" w:type="dxa"/>
            <w:tcBorders>
              <w:right w:val="nil"/>
            </w:tcBorders>
          </w:tcPr>
          <w:p w14:paraId="2754E7F5" w14:textId="77777777" w:rsidR="00553066" w:rsidRPr="00FF5A8F" w:rsidRDefault="00553066" w:rsidP="00EF76E9">
            <w:pPr>
              <w:jc w:val="both"/>
              <w:rPr>
                <w:rFonts w:ascii="Times New Roman" w:hAnsi="Times New Roman" w:cs="Times New Roman"/>
                <w:i/>
                <w:sz w:val="24"/>
                <w:szCs w:val="24"/>
              </w:rPr>
            </w:pPr>
            <w:r w:rsidRPr="00FF5A8F">
              <w:rPr>
                <w:rFonts w:ascii="Times New Roman" w:hAnsi="Times New Roman" w:cs="Times New Roman"/>
                <w:i/>
                <w:sz w:val="24"/>
                <w:szCs w:val="24"/>
              </w:rPr>
              <w:t>(allkirjastatud digitaalselt)</w:t>
            </w:r>
          </w:p>
        </w:tc>
        <w:tc>
          <w:tcPr>
            <w:tcW w:w="1291" w:type="dxa"/>
            <w:tcBorders>
              <w:left w:val="nil"/>
            </w:tcBorders>
          </w:tcPr>
          <w:p w14:paraId="7F536643" w14:textId="77777777" w:rsidR="00553066" w:rsidRPr="00FF5A8F" w:rsidRDefault="00553066" w:rsidP="00EF76E9">
            <w:pPr>
              <w:jc w:val="both"/>
              <w:rPr>
                <w:rFonts w:ascii="Times New Roman" w:hAnsi="Times New Roman" w:cs="Times New Roman"/>
                <w:sz w:val="24"/>
                <w:szCs w:val="24"/>
              </w:rPr>
            </w:pPr>
          </w:p>
        </w:tc>
        <w:tc>
          <w:tcPr>
            <w:tcW w:w="1260" w:type="dxa"/>
            <w:tcBorders>
              <w:right w:val="nil"/>
            </w:tcBorders>
          </w:tcPr>
          <w:p w14:paraId="3D870FE3" w14:textId="77777777" w:rsidR="00553066" w:rsidRPr="00FF5A8F" w:rsidRDefault="00553066" w:rsidP="00EF76E9">
            <w:pPr>
              <w:jc w:val="both"/>
              <w:rPr>
                <w:rFonts w:ascii="Times New Roman" w:hAnsi="Times New Roman" w:cs="Times New Roman"/>
                <w:sz w:val="24"/>
                <w:szCs w:val="24"/>
              </w:rPr>
            </w:pPr>
          </w:p>
        </w:tc>
        <w:tc>
          <w:tcPr>
            <w:tcW w:w="2830" w:type="dxa"/>
            <w:tcBorders>
              <w:left w:val="nil"/>
            </w:tcBorders>
          </w:tcPr>
          <w:p w14:paraId="01795D26" w14:textId="77777777" w:rsidR="00553066" w:rsidRPr="00FF5A8F" w:rsidRDefault="00553066" w:rsidP="00EF76E9">
            <w:pPr>
              <w:jc w:val="both"/>
              <w:rPr>
                <w:rFonts w:ascii="Times New Roman" w:hAnsi="Times New Roman" w:cs="Times New Roman"/>
                <w:i/>
                <w:sz w:val="24"/>
                <w:szCs w:val="24"/>
              </w:rPr>
            </w:pPr>
            <w:r w:rsidRPr="00FF5A8F">
              <w:rPr>
                <w:rFonts w:ascii="Times New Roman" w:hAnsi="Times New Roman" w:cs="Times New Roman"/>
                <w:i/>
                <w:sz w:val="24"/>
                <w:szCs w:val="24"/>
              </w:rPr>
              <w:t>(allkirjastatud digitaalselt)</w:t>
            </w:r>
          </w:p>
        </w:tc>
      </w:tr>
    </w:tbl>
    <w:p w14:paraId="4DC353D7" w14:textId="77777777" w:rsidR="00553066" w:rsidRPr="00FF5A8F" w:rsidRDefault="00553066" w:rsidP="00553066">
      <w:pPr>
        <w:ind w:left="720"/>
        <w:jc w:val="both"/>
        <w:rPr>
          <w:rFonts w:ascii="Times New Roman" w:hAnsi="Times New Roman" w:cs="Times New Roman"/>
          <w:sz w:val="24"/>
          <w:szCs w:val="24"/>
        </w:rPr>
      </w:pPr>
    </w:p>
    <w:p w14:paraId="59744DA9" w14:textId="11D0F90F" w:rsidR="007710AE" w:rsidRDefault="007710AE">
      <w:pPr>
        <w:rPr>
          <w:rFonts w:ascii="Times New Roman" w:hAnsi="Times New Roman" w:cs="Times New Roman"/>
        </w:rPr>
      </w:pPr>
      <w:r>
        <w:rPr>
          <w:rFonts w:ascii="Times New Roman" w:hAnsi="Times New Roman" w:cs="Times New Roman"/>
        </w:rPr>
        <w:br w:type="page"/>
      </w:r>
    </w:p>
    <w:p w14:paraId="18EF71F8" w14:textId="7E203D40" w:rsidR="00543877" w:rsidRPr="00772652" w:rsidRDefault="007710AE">
      <w:pPr>
        <w:rPr>
          <w:rFonts w:ascii="Times New Roman" w:hAnsi="Times New Roman" w:cs="Times New Roman"/>
          <w:b/>
          <w:bCs/>
        </w:rPr>
      </w:pPr>
      <w:r w:rsidRPr="00772652">
        <w:rPr>
          <w:rFonts w:ascii="Times New Roman" w:hAnsi="Times New Roman" w:cs="Times New Roman"/>
          <w:b/>
          <w:bCs/>
        </w:rPr>
        <w:lastRenderedPageBreak/>
        <w:t>Lisa</w:t>
      </w:r>
    </w:p>
    <w:p w14:paraId="240699B5" w14:textId="21D5BC8F" w:rsidR="007710AE" w:rsidRPr="00772652" w:rsidRDefault="007710AE">
      <w:pPr>
        <w:rPr>
          <w:rFonts w:ascii="Times New Roman" w:hAnsi="Times New Roman" w:cs="Times New Roman"/>
          <w:b/>
          <w:bCs/>
        </w:rPr>
      </w:pPr>
      <w:r w:rsidRPr="00772652">
        <w:rPr>
          <w:rFonts w:ascii="Times New Roman" w:hAnsi="Times New Roman" w:cs="Times New Roman"/>
          <w:b/>
          <w:bCs/>
        </w:rPr>
        <w:t>ISIKUANDMETE TÖÖTLEMISE RIKKUMISEST TEAVITAMISE VORM</w:t>
      </w:r>
    </w:p>
    <w:p w14:paraId="7020ADD5" w14:textId="77777777" w:rsidR="007710AE" w:rsidRDefault="007710AE" w:rsidP="00772652">
      <w:pPr>
        <w:spacing w:after="0"/>
        <w:jc w:val="both"/>
        <w:rPr>
          <w:rFonts w:ascii="Times New Roman" w:hAnsi="Times New Roman" w:cs="Times New Roman"/>
        </w:rPr>
      </w:pPr>
      <w:r w:rsidRPr="007710AE">
        <w:rPr>
          <w:rFonts w:ascii="Times New Roman" w:hAnsi="Times New Roman" w:cs="Times New Roman"/>
        </w:rPr>
        <w:t xml:space="preserve">1. Kontaktandmed </w:t>
      </w:r>
    </w:p>
    <w:p w14:paraId="26EE4835" w14:textId="77777777" w:rsidR="007710AE" w:rsidRDefault="007710AE" w:rsidP="00772652">
      <w:pPr>
        <w:jc w:val="both"/>
        <w:rPr>
          <w:rFonts w:ascii="Times New Roman" w:hAnsi="Times New Roman" w:cs="Times New Roman"/>
        </w:rPr>
      </w:pPr>
      <w:r w:rsidRPr="007710AE">
        <w:rPr>
          <w:rFonts w:ascii="Times New Roman" w:hAnsi="Times New Roman" w:cs="Times New Roman"/>
        </w:rPr>
        <w:t xml:space="preserve">Isik, kellelt saab rikkumise asjaolude kohta täiendavat informatsiooni ja tema kontaktandmed: _________________________________________________________________________________ </w:t>
      </w:r>
    </w:p>
    <w:p w14:paraId="6735BCB4" w14:textId="77777777" w:rsidR="007710AE" w:rsidRDefault="007710AE" w:rsidP="00772652">
      <w:pPr>
        <w:spacing w:after="0"/>
        <w:jc w:val="both"/>
        <w:rPr>
          <w:rFonts w:ascii="Times New Roman" w:hAnsi="Times New Roman" w:cs="Times New Roman"/>
        </w:rPr>
      </w:pPr>
      <w:r w:rsidRPr="007710AE">
        <w:rPr>
          <w:rFonts w:ascii="Times New Roman" w:hAnsi="Times New Roman" w:cs="Times New Roman"/>
        </w:rPr>
        <w:t xml:space="preserve">2. Teavituse tüüp (märgi kast, üks või mitu valikut) </w:t>
      </w:r>
    </w:p>
    <w:p w14:paraId="532E507F"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Lõplik teavitus </w:t>
      </w:r>
    </w:p>
    <w:p w14:paraId="731EBAFB"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Varasema teavituse täiendamine </w:t>
      </w:r>
    </w:p>
    <w:p w14:paraId="248E7614" w14:textId="77777777" w:rsidR="007710AE" w:rsidRDefault="007710AE" w:rsidP="00772652">
      <w:pPr>
        <w:spacing w:after="0"/>
        <w:jc w:val="both"/>
        <w:rPr>
          <w:rFonts w:ascii="Times New Roman" w:hAnsi="Times New Roman" w:cs="Times New Roman"/>
        </w:rPr>
      </w:pPr>
    </w:p>
    <w:p w14:paraId="1FE8E587" w14:textId="77777777" w:rsidR="007710AE" w:rsidRDefault="007710AE" w:rsidP="00772652">
      <w:pPr>
        <w:spacing w:after="0"/>
        <w:jc w:val="both"/>
        <w:rPr>
          <w:rFonts w:ascii="Times New Roman" w:hAnsi="Times New Roman" w:cs="Times New Roman"/>
        </w:rPr>
      </w:pPr>
      <w:r w:rsidRPr="007710AE">
        <w:rPr>
          <w:rFonts w:ascii="Times New Roman" w:hAnsi="Times New Roman" w:cs="Times New Roman"/>
        </w:rPr>
        <w:t xml:space="preserve">3. Aeg (sisesta kuupäev ja märgi kast) </w:t>
      </w:r>
    </w:p>
    <w:p w14:paraId="41C30381" w14:textId="77777777" w:rsidR="007710AE" w:rsidRDefault="007710AE" w:rsidP="00772652">
      <w:pPr>
        <w:spacing w:after="0"/>
        <w:jc w:val="both"/>
        <w:rPr>
          <w:rFonts w:ascii="Times New Roman" w:hAnsi="Times New Roman" w:cs="Times New Roman"/>
        </w:rPr>
      </w:pPr>
      <w:r w:rsidRPr="007710AE">
        <w:rPr>
          <w:rFonts w:ascii="Times New Roman" w:hAnsi="Times New Roman" w:cs="Times New Roman"/>
        </w:rPr>
        <w:t xml:space="preserve">Millal sain rikkumisest teada (kuupäev/kuu/aasta):_________________________________________ </w:t>
      </w:r>
    </w:p>
    <w:p w14:paraId="62EA0B44" w14:textId="77777777" w:rsidR="007710AE" w:rsidRDefault="007710AE" w:rsidP="00772652">
      <w:pPr>
        <w:spacing w:after="0"/>
        <w:jc w:val="both"/>
        <w:rPr>
          <w:rFonts w:ascii="Times New Roman" w:hAnsi="Times New Roman" w:cs="Times New Roman"/>
        </w:rPr>
      </w:pPr>
      <w:r w:rsidRPr="007710AE">
        <w:rPr>
          <w:rFonts w:ascii="Times New Roman" w:hAnsi="Times New Roman" w:cs="Times New Roman"/>
        </w:rPr>
        <w:t>Rikkumine toimus pikemal perioodil (algus- ja lõppkuupäev/kuu/aasta):_________________________</w:t>
      </w:r>
    </w:p>
    <w:p w14:paraId="7141B113"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Toimus ühekordne rikkumine </w:t>
      </w:r>
    </w:p>
    <w:p w14:paraId="2C3BD558" w14:textId="77777777" w:rsidR="007710AE" w:rsidRDefault="007710AE" w:rsidP="00772652">
      <w:pPr>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Rikkumine jätkuvalt toimub </w:t>
      </w:r>
    </w:p>
    <w:p w14:paraId="6DF44425" w14:textId="0A21770C" w:rsidR="007710AE" w:rsidRDefault="007710AE" w:rsidP="007710AE">
      <w:pPr>
        <w:jc w:val="both"/>
        <w:rPr>
          <w:rFonts w:ascii="Times New Roman" w:hAnsi="Times New Roman" w:cs="Times New Roman"/>
        </w:rPr>
      </w:pPr>
      <w:r w:rsidRPr="007710AE">
        <w:rPr>
          <w:rFonts w:ascii="Times New Roman" w:hAnsi="Times New Roman" w:cs="Times New Roman"/>
        </w:rPr>
        <w:t xml:space="preserve">4. Rikkumise andmed </w:t>
      </w:r>
      <w:r w:rsidR="00772652">
        <w:rPr>
          <w:rFonts w:ascii="Times New Roman" w:hAnsi="Times New Roman" w:cs="Times New Roman"/>
        </w:rPr>
        <w:t>(k</w:t>
      </w:r>
      <w:r w:rsidRPr="007710AE">
        <w:rPr>
          <w:rFonts w:ascii="Times New Roman" w:hAnsi="Times New Roman" w:cs="Times New Roman"/>
        </w:rPr>
        <w:t>irjelda, mis juhtus ning kuidas rikkumise avastasite</w:t>
      </w:r>
      <w:r w:rsidR="00772652">
        <w:rPr>
          <w:rFonts w:ascii="Times New Roman" w:hAnsi="Times New Roman" w:cs="Times New Roman"/>
        </w:rPr>
        <w:t>)</w:t>
      </w:r>
      <w:r w:rsidRPr="007710AE">
        <w:rPr>
          <w:rFonts w:ascii="Times New Roman" w:hAnsi="Times New Roman" w:cs="Times New Roman"/>
        </w:rPr>
        <w:t xml:space="preserve">: _________________________________________________________________________________ _________________________________________________________________________________ </w:t>
      </w:r>
    </w:p>
    <w:p w14:paraId="3E2FBD3D" w14:textId="77777777" w:rsidR="00772652" w:rsidRDefault="007710AE" w:rsidP="00772652">
      <w:pPr>
        <w:spacing w:after="0"/>
        <w:jc w:val="both"/>
        <w:rPr>
          <w:ins w:id="1" w:author="Author"/>
          <w:rFonts w:ascii="Times New Roman" w:hAnsi="Times New Roman" w:cs="Times New Roman"/>
        </w:rPr>
      </w:pPr>
      <w:r w:rsidRPr="007710AE">
        <w:rPr>
          <w:rFonts w:ascii="Times New Roman" w:hAnsi="Times New Roman" w:cs="Times New Roman"/>
        </w:rPr>
        <w:t xml:space="preserve">Rikkumise asjaolud (märgi kast, üks või mitu valikut) </w:t>
      </w:r>
    </w:p>
    <w:p w14:paraId="1B619A7F" w14:textId="7EE1F98E"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Seade isikuandmetega on kaotatud või varastatud </w:t>
      </w:r>
    </w:p>
    <w:p w14:paraId="420291B3"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Paberdokument on varastatud, kaotatud või jäetud mitteturvalisse keskkonda </w:t>
      </w:r>
    </w:p>
    <w:p w14:paraId="107AAACE"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Isikuandmete loata avaldamine </w:t>
      </w:r>
    </w:p>
    <w:p w14:paraId="051B7163"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Isikuandmeid nägi vale isik </w:t>
      </w:r>
    </w:p>
    <w:p w14:paraId="7C409BFA"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Isikuandmed edastati valele isikule </w:t>
      </w:r>
    </w:p>
    <w:p w14:paraId="2B522134"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Infosüsteemidesse loata või ebaseaduslik sisenemine (nt häkkimine, pahavara, lunavara või õngitsusrünne) </w:t>
      </w:r>
    </w:p>
    <w:p w14:paraId="6ABC4889"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Isikuandmed olid kättesaadavad seoses andmekandjate ebapiisava hävitamisega </w:t>
      </w:r>
    </w:p>
    <w:p w14:paraId="3FD650D1" w14:textId="77777777" w:rsidR="007710AE" w:rsidRDefault="007710AE" w:rsidP="007710AE">
      <w:pPr>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Muud (palun täpsusta):</w:t>
      </w:r>
    </w:p>
    <w:p w14:paraId="3754DCBF" w14:textId="5AD1DB48" w:rsidR="007710AE" w:rsidRDefault="007710AE" w:rsidP="007710AE">
      <w:pPr>
        <w:jc w:val="both"/>
        <w:rPr>
          <w:rFonts w:ascii="Times New Roman" w:hAnsi="Times New Roman" w:cs="Times New Roman"/>
        </w:rPr>
      </w:pPr>
      <w:r w:rsidRPr="007710AE">
        <w:rPr>
          <w:rFonts w:ascii="Times New Roman" w:hAnsi="Times New Roman" w:cs="Times New Roman"/>
        </w:rPr>
        <w:t xml:space="preserve">_________________________________________________________________________________ _________________________________________________________________________________ </w:t>
      </w:r>
    </w:p>
    <w:p w14:paraId="535C92D5" w14:textId="77777777" w:rsidR="007710AE" w:rsidRDefault="007710AE" w:rsidP="00772652">
      <w:pPr>
        <w:spacing w:after="0"/>
        <w:jc w:val="both"/>
        <w:rPr>
          <w:rFonts w:ascii="Times New Roman" w:hAnsi="Times New Roman" w:cs="Times New Roman"/>
        </w:rPr>
      </w:pPr>
      <w:r w:rsidRPr="007710AE">
        <w:rPr>
          <w:rFonts w:ascii="Times New Roman" w:hAnsi="Times New Roman" w:cs="Times New Roman"/>
        </w:rPr>
        <w:t xml:space="preserve">Miks rikkumine juhtus (märgi kast, üks või mitu valikut) </w:t>
      </w:r>
    </w:p>
    <w:p w14:paraId="5FFB8FC1"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Organisatsiooni töökorralduse reeglite, sisekorra rikkumine </w:t>
      </w:r>
    </w:p>
    <w:p w14:paraId="695ABC9A"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Töötajate vähene teadlikkus (nt puudulikud sisekorrad ja töökorralduse reeglid, töötajate mittepiisav koolitus) </w:t>
      </w:r>
    </w:p>
    <w:p w14:paraId="085900B0"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Inimlik viga </w:t>
      </w:r>
    </w:p>
    <w:p w14:paraId="59790764"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Tehniline viga Muu (nimetage siin ka koostööpartner(id) nt volitatud töötleja, kui rikkumine toimus tema juures):</w:t>
      </w:r>
    </w:p>
    <w:p w14:paraId="64F79D43" w14:textId="77777777" w:rsidR="007710AE" w:rsidRDefault="007710AE" w:rsidP="007710AE">
      <w:pPr>
        <w:jc w:val="both"/>
        <w:rPr>
          <w:rFonts w:ascii="Times New Roman" w:hAnsi="Times New Roman" w:cs="Times New Roman"/>
        </w:rPr>
      </w:pPr>
      <w:r w:rsidRPr="007710AE">
        <w:rPr>
          <w:rFonts w:ascii="Times New Roman" w:hAnsi="Times New Roman" w:cs="Times New Roman"/>
        </w:rPr>
        <w:t xml:space="preserve">___________________________________________________________________________ _________________________________________________________________________________ _________________________________________________________________________________ </w:t>
      </w:r>
      <w:r w:rsidRPr="007710AE">
        <w:rPr>
          <w:rFonts w:ascii="Segoe UI Symbol" w:hAnsi="Segoe UI Symbol" w:cs="Segoe UI Symbol"/>
        </w:rPr>
        <w:t>☐</w:t>
      </w:r>
      <w:r w:rsidRPr="007710AE">
        <w:rPr>
          <w:rFonts w:ascii="Times New Roman" w:hAnsi="Times New Roman" w:cs="Times New Roman"/>
        </w:rPr>
        <w:t xml:space="preserve"> Asjaolud pole veel teada </w:t>
      </w:r>
    </w:p>
    <w:p w14:paraId="2B2D528B" w14:textId="77777777" w:rsidR="007710AE" w:rsidRDefault="007710AE" w:rsidP="007710AE">
      <w:pPr>
        <w:jc w:val="both"/>
        <w:rPr>
          <w:rFonts w:ascii="Times New Roman" w:hAnsi="Times New Roman" w:cs="Times New Roman"/>
        </w:rPr>
      </w:pPr>
      <w:r w:rsidRPr="007710AE">
        <w:rPr>
          <w:rFonts w:ascii="Times New Roman" w:hAnsi="Times New Roman" w:cs="Times New Roman"/>
        </w:rPr>
        <w:t xml:space="preserve">5. Rikkumisest puudutatud isikuandmed Rikkumisest puudutatud kaustade, dokumentide, failide, e-kirjade, andmebaaside arv, mis sisaldavad isikuandmeid. (nt mitu dokumenti edastati valele inimesele; märgi kast, valides vahemik või sisesta täpne arv või märgi „pole teada“) </w:t>
      </w:r>
    </w:p>
    <w:p w14:paraId="2FADA797"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lastRenderedPageBreak/>
        <w:t>☐</w:t>
      </w:r>
      <w:r w:rsidRPr="007710AE">
        <w:rPr>
          <w:rFonts w:ascii="Times New Roman" w:hAnsi="Times New Roman" w:cs="Times New Roman"/>
        </w:rPr>
        <w:t xml:space="preserve"> 1-9 </w:t>
      </w:r>
    </w:p>
    <w:p w14:paraId="6503FD2E"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10-49 </w:t>
      </w:r>
    </w:p>
    <w:p w14:paraId="6EF22A26"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50-99 </w:t>
      </w:r>
    </w:p>
    <w:p w14:paraId="4F296A84"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100-499 </w:t>
      </w:r>
    </w:p>
    <w:p w14:paraId="45043EAB"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500-999 </w:t>
      </w:r>
    </w:p>
    <w:p w14:paraId="4E3CDA9E"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1000-4999 </w:t>
      </w:r>
    </w:p>
    <w:p w14:paraId="34564033"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5000 – 9999 </w:t>
      </w:r>
    </w:p>
    <w:p w14:paraId="7B46AA07" w14:textId="048318AC"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10000 ja rohkem</w:t>
      </w:r>
    </w:p>
    <w:p w14:paraId="2E9BD85E" w14:textId="77777777" w:rsidR="007710AE" w:rsidRDefault="007710AE" w:rsidP="00772652">
      <w:pPr>
        <w:spacing w:after="0"/>
        <w:jc w:val="both"/>
        <w:rPr>
          <w:rFonts w:ascii="Times New Roman" w:hAnsi="Times New Roman" w:cs="Times New Roman"/>
        </w:rPr>
      </w:pPr>
      <w:r w:rsidRPr="007710AE">
        <w:rPr>
          <w:rFonts w:ascii="Times New Roman" w:hAnsi="Times New Roman" w:cs="Times New Roman"/>
        </w:rPr>
        <w:t xml:space="preserve">Kui on teada, sisesta täpne arv:______ </w:t>
      </w:r>
    </w:p>
    <w:p w14:paraId="4E54FD42" w14:textId="77777777" w:rsidR="007710AE" w:rsidRDefault="007710AE" w:rsidP="007710AE">
      <w:pPr>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Pole veel teada </w:t>
      </w:r>
    </w:p>
    <w:p w14:paraId="66B481ED" w14:textId="77777777" w:rsidR="007710AE" w:rsidRDefault="007710AE" w:rsidP="00772652">
      <w:pPr>
        <w:spacing w:after="0"/>
        <w:jc w:val="both"/>
        <w:rPr>
          <w:rFonts w:ascii="Times New Roman" w:hAnsi="Times New Roman" w:cs="Times New Roman"/>
        </w:rPr>
      </w:pPr>
      <w:r w:rsidRPr="007710AE">
        <w:rPr>
          <w:rFonts w:ascii="Times New Roman" w:hAnsi="Times New Roman" w:cs="Times New Roman"/>
        </w:rPr>
        <w:t xml:space="preserve">Tee järgnevalt valik, millised isikuandmeid rikkumine puudutab (märgi kast, üks või mitu valikut) </w:t>
      </w:r>
    </w:p>
    <w:p w14:paraId="2F3D331E"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Ees-, perenimi </w:t>
      </w:r>
    </w:p>
    <w:p w14:paraId="62E04ECE"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Sünniaeg </w:t>
      </w:r>
    </w:p>
    <w:p w14:paraId="4A112EB3"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Isikukood </w:t>
      </w:r>
    </w:p>
    <w:p w14:paraId="64922A61"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E-post </w:t>
      </w:r>
    </w:p>
    <w:p w14:paraId="0B18C135"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Telefoni nr </w:t>
      </w:r>
    </w:p>
    <w:p w14:paraId="776700BA"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Postiandmed või elukoha aadress </w:t>
      </w:r>
    </w:p>
    <w:p w14:paraId="4A44DCC6"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Kasutajanimed, salasõnad </w:t>
      </w:r>
    </w:p>
    <w:p w14:paraId="66BEEC1F"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Maksevahendite andmed (andmed, mis võimaldavad võtta üle isiku maksevahendi) </w:t>
      </w:r>
    </w:p>
    <w:p w14:paraId="48AA0D24"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Majandus või finantsandmed (tehingu ajalugu, majanduslikku seisundit näitavad andmed, maksevõime hindamine) </w:t>
      </w:r>
    </w:p>
    <w:p w14:paraId="2E287892"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AK teavet sisaldavad dokumendid (sh ameti- ja kutsesaladusega kaitstud teave) </w:t>
      </w:r>
    </w:p>
    <w:p w14:paraId="2BFF5604"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Geolokatsiooni andmed </w:t>
      </w:r>
    </w:p>
    <w:p w14:paraId="72C7B2B9"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Suhtlusandmed (nt kes kellega ja millal rääkis, kirjutas) </w:t>
      </w:r>
    </w:p>
    <w:p w14:paraId="43715BF3"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Andmed süüteoasjades süüdimõistvate kohtuotsuste ja süütegude kohta </w:t>
      </w:r>
    </w:p>
    <w:p w14:paraId="4536FDAC"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Lapsendamissaladuse andmed </w:t>
      </w:r>
    </w:p>
    <w:p w14:paraId="296CDE03"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Andmed sotsiaalkaitsevajaduse või eestkoste kohta </w:t>
      </w:r>
    </w:p>
    <w:p w14:paraId="5859B5C8"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Rassiline või etniline päritolu </w:t>
      </w:r>
    </w:p>
    <w:p w14:paraId="349B46EE"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Poliitilised vaated </w:t>
      </w:r>
    </w:p>
    <w:p w14:paraId="10AD2689"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Usulised või filosoofilised (maailmavaatelised) veendumused </w:t>
      </w:r>
    </w:p>
    <w:p w14:paraId="3FF45FEE" w14:textId="53000DD5"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Ametiühingusse kuulumine</w:t>
      </w:r>
      <w:r>
        <w:rPr>
          <w:rFonts w:ascii="Times New Roman" w:hAnsi="Times New Roman" w:cs="Times New Roman"/>
        </w:rPr>
        <w:t xml:space="preserve"> </w:t>
      </w:r>
    </w:p>
    <w:p w14:paraId="3BBF93A0"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Geneetilised andmed </w:t>
      </w:r>
    </w:p>
    <w:p w14:paraId="09BD142A"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Biomeetrilised andmed </w:t>
      </w:r>
    </w:p>
    <w:p w14:paraId="4072AD2D"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Terviseandmed </w:t>
      </w:r>
    </w:p>
    <w:p w14:paraId="6C4DF787" w14:textId="285ADA3A"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Seksuaalelu ja seksuaalne sättumus </w:t>
      </w:r>
    </w:p>
    <w:p w14:paraId="2DD214D3" w14:textId="6D67A640" w:rsidR="007710AE" w:rsidRDefault="007710AE" w:rsidP="007710AE">
      <w:pPr>
        <w:jc w:val="both"/>
        <w:rPr>
          <w:rFonts w:ascii="Times New Roman" w:hAnsi="Times New Roman" w:cs="Times New Roman"/>
        </w:rPr>
      </w:pPr>
      <w:r w:rsidRPr="007710AE">
        <w:rPr>
          <w:rFonts w:ascii="Times New Roman" w:hAnsi="Times New Roman" w:cs="Times New Roman"/>
        </w:rPr>
        <w:t>Muu (palun täpsusta):________________________________________________________________ _________________________________________________________________________________</w:t>
      </w:r>
    </w:p>
    <w:p w14:paraId="0E93A7BC" w14:textId="77777777" w:rsidR="007710AE" w:rsidRDefault="007710AE" w:rsidP="00772652">
      <w:pPr>
        <w:spacing w:after="0"/>
        <w:jc w:val="both"/>
        <w:rPr>
          <w:rFonts w:ascii="Times New Roman" w:hAnsi="Times New Roman" w:cs="Times New Roman"/>
        </w:rPr>
      </w:pPr>
      <w:r w:rsidRPr="007710AE">
        <w:rPr>
          <w:rFonts w:ascii="Times New Roman" w:hAnsi="Times New Roman" w:cs="Times New Roman"/>
        </w:rPr>
        <w:t>Kas isikuandmed olid asjakohaselt krüpteeritud? (sh krüptovõtmeid ei ole kompromiteeritud ja need on andmetöötleja kontrolli all. Märgi kast, üks valik)</w:t>
      </w:r>
    </w:p>
    <w:p w14:paraId="6C7E9758"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Jah </w:t>
      </w:r>
    </w:p>
    <w:p w14:paraId="20FF03D4" w14:textId="5F08B7C3" w:rsidR="007710AE" w:rsidRDefault="007710AE" w:rsidP="007710AE">
      <w:pPr>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Ei </w:t>
      </w:r>
    </w:p>
    <w:p w14:paraId="5ED77A12" w14:textId="77777777" w:rsidR="007710AE" w:rsidRDefault="007710AE" w:rsidP="00772652">
      <w:pPr>
        <w:spacing w:after="0"/>
        <w:jc w:val="both"/>
        <w:rPr>
          <w:rFonts w:ascii="Times New Roman" w:hAnsi="Times New Roman" w:cs="Times New Roman"/>
        </w:rPr>
      </w:pPr>
      <w:r w:rsidRPr="007710AE">
        <w:rPr>
          <w:rFonts w:ascii="Times New Roman" w:hAnsi="Times New Roman" w:cs="Times New Roman"/>
        </w:rPr>
        <w:t xml:space="preserve">6. Rikkumisest puudutatud isikud Rikkumisest puudutatud isikute arv (märgi kast, valides vahemik või sisesta täpne arv või märgi „pole teada“) </w:t>
      </w:r>
    </w:p>
    <w:p w14:paraId="5148AFBD"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1-9 </w:t>
      </w:r>
    </w:p>
    <w:p w14:paraId="755727AC"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lastRenderedPageBreak/>
        <w:t>☐</w:t>
      </w:r>
      <w:r w:rsidRPr="007710AE">
        <w:rPr>
          <w:rFonts w:ascii="Times New Roman" w:hAnsi="Times New Roman" w:cs="Times New Roman"/>
        </w:rPr>
        <w:t xml:space="preserve"> 10-49 </w:t>
      </w:r>
    </w:p>
    <w:p w14:paraId="7A0D6440"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50-99 </w:t>
      </w:r>
    </w:p>
    <w:p w14:paraId="43EF5C8D"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100-499 </w:t>
      </w:r>
    </w:p>
    <w:p w14:paraId="728667E2"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500-999 </w:t>
      </w:r>
    </w:p>
    <w:p w14:paraId="1B30B392"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1000-4999 </w:t>
      </w:r>
    </w:p>
    <w:p w14:paraId="7C94428A"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5000-9999 </w:t>
      </w:r>
    </w:p>
    <w:p w14:paraId="0A8D94A3"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10000 ja rohkem </w:t>
      </w:r>
    </w:p>
    <w:p w14:paraId="0E5A2649" w14:textId="77777777" w:rsidR="007710AE" w:rsidRDefault="007710AE" w:rsidP="00772652">
      <w:pPr>
        <w:spacing w:after="0"/>
        <w:jc w:val="both"/>
        <w:rPr>
          <w:rFonts w:ascii="Times New Roman" w:hAnsi="Times New Roman" w:cs="Times New Roman"/>
        </w:rPr>
      </w:pPr>
      <w:r w:rsidRPr="007710AE">
        <w:rPr>
          <w:rFonts w:ascii="Times New Roman" w:hAnsi="Times New Roman" w:cs="Times New Roman"/>
        </w:rPr>
        <w:t xml:space="preserve">Kui on teada, sisesta täpne arv:_______ </w:t>
      </w:r>
    </w:p>
    <w:p w14:paraId="4A0651F1" w14:textId="77777777" w:rsidR="007710AE" w:rsidRDefault="007710AE" w:rsidP="007710AE">
      <w:pPr>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Pole veel teada </w:t>
      </w:r>
    </w:p>
    <w:p w14:paraId="1DBA8C48" w14:textId="77777777" w:rsidR="007710AE" w:rsidRDefault="007710AE" w:rsidP="00772652">
      <w:pPr>
        <w:spacing w:after="0"/>
        <w:jc w:val="both"/>
        <w:rPr>
          <w:rFonts w:ascii="Times New Roman" w:hAnsi="Times New Roman" w:cs="Times New Roman"/>
        </w:rPr>
      </w:pPr>
      <w:r w:rsidRPr="007710AE">
        <w:rPr>
          <w:rFonts w:ascii="Times New Roman" w:hAnsi="Times New Roman" w:cs="Times New Roman"/>
        </w:rPr>
        <w:t>Tee järgnevalt valik, milliseid isikute kategooriaid rikkumine puudutab (märgi kast, üks või mitu valikut)</w:t>
      </w:r>
    </w:p>
    <w:p w14:paraId="2C64298C"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Töötajad </w:t>
      </w:r>
    </w:p>
    <w:p w14:paraId="3049F2F0"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Kliendid </w:t>
      </w:r>
    </w:p>
    <w:p w14:paraId="45323CD9"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Alaealised (nt õpilased, lapsed). </w:t>
      </w:r>
    </w:p>
    <w:p w14:paraId="6EC192C5" w14:textId="77777777"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Patsiendid </w:t>
      </w:r>
    </w:p>
    <w:p w14:paraId="63F52093" w14:textId="630C6D14"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Sotsiaalset kaitset vajavad inimesed</w:t>
      </w:r>
    </w:p>
    <w:p w14:paraId="7999BC87" w14:textId="25BC6195" w:rsidR="007710AE" w:rsidRDefault="007710AE" w:rsidP="007710AE">
      <w:pPr>
        <w:jc w:val="both"/>
        <w:rPr>
          <w:rFonts w:ascii="Times New Roman" w:hAnsi="Times New Roman" w:cs="Times New Roman"/>
        </w:rPr>
      </w:pPr>
      <w:r w:rsidRPr="007710AE">
        <w:rPr>
          <w:rFonts w:ascii="Times New Roman" w:hAnsi="Times New Roman" w:cs="Times New Roman"/>
        </w:rPr>
        <w:t xml:space="preserve">Muu (palun selgita):_________________________________________________________________ _________________________________________________________________________________ _________________________________________________________________________________ </w:t>
      </w:r>
    </w:p>
    <w:p w14:paraId="081CA174" w14:textId="77777777" w:rsidR="00772652" w:rsidRDefault="007710AE" w:rsidP="00772652">
      <w:pPr>
        <w:spacing w:after="0"/>
        <w:jc w:val="both"/>
        <w:rPr>
          <w:ins w:id="2" w:author="Author"/>
          <w:rFonts w:ascii="Times New Roman" w:hAnsi="Times New Roman" w:cs="Times New Roman"/>
        </w:rPr>
      </w:pPr>
      <w:r w:rsidRPr="007710AE">
        <w:rPr>
          <w:rFonts w:ascii="Times New Roman" w:hAnsi="Times New Roman" w:cs="Times New Roman"/>
        </w:rPr>
        <w:t xml:space="preserve">7. Võimalikud tagajärjed rikkumisest puudutatud isikutele </w:t>
      </w:r>
    </w:p>
    <w:p w14:paraId="04C319BC" w14:textId="3FBB1B8C" w:rsidR="00C8083A" w:rsidRDefault="007710AE" w:rsidP="00772652">
      <w:pPr>
        <w:spacing w:after="0"/>
        <w:jc w:val="both"/>
        <w:rPr>
          <w:rFonts w:ascii="Times New Roman" w:hAnsi="Times New Roman" w:cs="Times New Roman"/>
        </w:rPr>
      </w:pPr>
      <w:r w:rsidRPr="007710AE">
        <w:rPr>
          <w:rFonts w:ascii="Times New Roman" w:hAnsi="Times New Roman" w:cs="Times New Roman"/>
        </w:rPr>
        <w:t xml:space="preserve">Konfidentsiaalsuskadu (andmetele said juurepääsu selleks mittevolitatud isikud. Märgi kast, üks või mitu valikut) </w:t>
      </w:r>
    </w:p>
    <w:p w14:paraId="45520B34" w14:textId="4FE06EA6" w:rsidR="00C8083A"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Oht isikuandmete ulatuslikumaks töötlemiseks kui näeb ette esialgne eesmärk või </w:t>
      </w:r>
      <w:r w:rsidR="00902EA3">
        <w:rPr>
          <w:rFonts w:ascii="Times New Roman" w:hAnsi="Times New Roman" w:cs="Times New Roman"/>
        </w:rPr>
        <w:t>andmesubjekti</w:t>
      </w:r>
      <w:r w:rsidRPr="007710AE">
        <w:rPr>
          <w:rFonts w:ascii="Times New Roman" w:hAnsi="Times New Roman" w:cs="Times New Roman"/>
        </w:rPr>
        <w:t xml:space="preserve"> nõusolek </w:t>
      </w:r>
    </w:p>
    <w:p w14:paraId="184F1FB9" w14:textId="77777777" w:rsidR="00C8083A"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Oht isikuandmete kokku viimiseks muu isikuid puudutava infoga </w:t>
      </w:r>
    </w:p>
    <w:p w14:paraId="45A74505" w14:textId="77777777" w:rsidR="00C8083A"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Oht, et isikuandmeid kasutatakse teistel eesmärkidel ja/või ebaõiglasel viisil </w:t>
      </w:r>
    </w:p>
    <w:p w14:paraId="6D1CF116" w14:textId="77777777" w:rsidR="00C8083A" w:rsidRDefault="007710AE" w:rsidP="007710AE">
      <w:pPr>
        <w:jc w:val="both"/>
        <w:rPr>
          <w:rFonts w:ascii="Times New Roman" w:hAnsi="Times New Roman" w:cs="Times New Roman"/>
        </w:rPr>
      </w:pPr>
      <w:r w:rsidRPr="007710AE">
        <w:rPr>
          <w:rFonts w:ascii="Times New Roman" w:hAnsi="Times New Roman" w:cs="Times New Roman"/>
        </w:rPr>
        <w:t xml:space="preserve">Muu (palun täpsusta):________________________________________________________________ _________________________________________________________________________________ _________________________________________________________________________________ </w:t>
      </w:r>
    </w:p>
    <w:p w14:paraId="6C1C53D5" w14:textId="77777777" w:rsidR="00C8083A" w:rsidRDefault="007710AE" w:rsidP="00772652">
      <w:pPr>
        <w:spacing w:after="0"/>
        <w:jc w:val="both"/>
        <w:rPr>
          <w:rFonts w:ascii="Times New Roman" w:hAnsi="Times New Roman" w:cs="Times New Roman"/>
        </w:rPr>
      </w:pPr>
      <w:r w:rsidRPr="007710AE">
        <w:rPr>
          <w:rFonts w:ascii="Times New Roman" w:hAnsi="Times New Roman" w:cs="Times New Roman"/>
        </w:rPr>
        <w:t xml:space="preserve">Tervikluse kadu (andmeid on volitamata muudetud. Märgi kast, üks või mitu valikut) </w:t>
      </w:r>
    </w:p>
    <w:p w14:paraId="6E3B467E" w14:textId="77777777" w:rsidR="00C8083A"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Oht, et isikuandmeid on muudetud ja kasutatud, kuigi need ei pruugi olla enam kehtivad </w:t>
      </w:r>
    </w:p>
    <w:p w14:paraId="5C312177" w14:textId="77777777" w:rsidR="00C8083A"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Oht, et isikuandmeid on muudetud muul moel kehtivateks andmeteks ja neid on hiljem kasutatud teistel eesmärkidel </w:t>
      </w:r>
    </w:p>
    <w:p w14:paraId="793E3C9F" w14:textId="77777777" w:rsidR="00C8083A" w:rsidRDefault="007710AE" w:rsidP="007710AE">
      <w:pPr>
        <w:jc w:val="both"/>
        <w:rPr>
          <w:rFonts w:ascii="Times New Roman" w:hAnsi="Times New Roman" w:cs="Times New Roman"/>
        </w:rPr>
      </w:pPr>
      <w:r w:rsidRPr="007710AE">
        <w:rPr>
          <w:rFonts w:ascii="Times New Roman" w:hAnsi="Times New Roman" w:cs="Times New Roman"/>
        </w:rPr>
        <w:t xml:space="preserve">Muu (palun täpsusta):________________________________________________________________ _________________________________________________________________________________ _________________________________________________________________________________ </w:t>
      </w:r>
    </w:p>
    <w:p w14:paraId="4FFEF8B6" w14:textId="77777777" w:rsidR="00C8083A" w:rsidRDefault="007710AE" w:rsidP="00772652">
      <w:pPr>
        <w:spacing w:after="0"/>
        <w:jc w:val="both"/>
        <w:rPr>
          <w:rFonts w:ascii="Times New Roman" w:hAnsi="Times New Roman" w:cs="Times New Roman"/>
        </w:rPr>
      </w:pPr>
      <w:r w:rsidRPr="007710AE">
        <w:rPr>
          <w:rFonts w:ascii="Times New Roman" w:hAnsi="Times New Roman" w:cs="Times New Roman"/>
        </w:rPr>
        <w:t xml:space="preserve">Käideldavuse kadu (puudub õigeaegne ja hõlbus juurdepääs andmetele. Märgi kast) </w:t>
      </w:r>
    </w:p>
    <w:p w14:paraId="355CAF72" w14:textId="77777777" w:rsidR="00C8083A" w:rsidRDefault="007710AE" w:rsidP="00C8083A">
      <w:pPr>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Puudub võime osutada rikkumisest puudutatud isikutele kriitilist (elutähtsat) teenust Muu (palun täpsusta):________________________________________________________________ _________________________________________________________________________________ _________________________________________________________________________________ </w:t>
      </w:r>
    </w:p>
    <w:p w14:paraId="5D9585C7" w14:textId="77777777" w:rsidR="00C8083A" w:rsidRDefault="007710AE" w:rsidP="00772652">
      <w:pPr>
        <w:spacing w:after="0"/>
        <w:jc w:val="both"/>
        <w:rPr>
          <w:rFonts w:ascii="Times New Roman" w:hAnsi="Times New Roman" w:cs="Times New Roman"/>
        </w:rPr>
      </w:pPr>
      <w:r w:rsidRPr="007710AE">
        <w:rPr>
          <w:rFonts w:ascii="Times New Roman" w:hAnsi="Times New Roman" w:cs="Times New Roman"/>
        </w:rPr>
        <w:t xml:space="preserve">Füüsiline, varaline või mittevaraline kahju või muu samaväärne tagajärg (märgi kast, üks või mitu valikut) </w:t>
      </w:r>
    </w:p>
    <w:p w14:paraId="5478EFC8" w14:textId="77777777" w:rsidR="00C8083A"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Isik jääb ilma kontrollist oma isikuandmete üle </w:t>
      </w:r>
    </w:p>
    <w:p w14:paraId="77514385" w14:textId="77777777" w:rsidR="00C8083A"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Isiku õiguste piiramine (nt ei saa kasutada teenust või lepingust tulenevaid õigusi) </w:t>
      </w:r>
    </w:p>
    <w:p w14:paraId="7E797AC8" w14:textId="77777777" w:rsidR="00C8083A" w:rsidRDefault="007710AE" w:rsidP="00772652">
      <w:pPr>
        <w:spacing w:after="0"/>
        <w:jc w:val="both"/>
        <w:rPr>
          <w:rFonts w:ascii="Times New Roman" w:hAnsi="Times New Roman" w:cs="Times New Roman"/>
        </w:rPr>
      </w:pPr>
      <w:r w:rsidRPr="007710AE">
        <w:rPr>
          <w:rFonts w:ascii="Segoe UI Symbol" w:hAnsi="Segoe UI Symbol" w:cs="Segoe UI Symbol"/>
        </w:rPr>
        <w:lastRenderedPageBreak/>
        <w:t>☐</w:t>
      </w:r>
      <w:r w:rsidRPr="007710AE">
        <w:rPr>
          <w:rFonts w:ascii="Times New Roman" w:hAnsi="Times New Roman" w:cs="Times New Roman"/>
        </w:rPr>
        <w:t xml:space="preserve"> Õiguslik tagajärg (nt isik ei saa hüvitist, toetust, luba mõneks tegevuseks) </w:t>
      </w:r>
    </w:p>
    <w:p w14:paraId="38DDC6E5" w14:textId="77777777" w:rsidR="00C8083A"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Diskrimineerimine </w:t>
      </w:r>
    </w:p>
    <w:p w14:paraId="693C93D3" w14:textId="77777777" w:rsidR="00C8083A"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Identiteedivargus </w:t>
      </w:r>
    </w:p>
    <w:p w14:paraId="5B2803C2" w14:textId="77777777" w:rsidR="00C8083A"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Pettus </w:t>
      </w:r>
    </w:p>
    <w:p w14:paraId="1DAF03DB" w14:textId="77777777" w:rsidR="00C8083A"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Rahaline kahju </w:t>
      </w:r>
    </w:p>
    <w:p w14:paraId="7502F660" w14:textId="77777777" w:rsidR="00C8083A"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Kahju tervisele </w:t>
      </w:r>
    </w:p>
    <w:p w14:paraId="2318402E" w14:textId="77777777" w:rsidR="00C8083A"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Risk elule</w:t>
      </w:r>
    </w:p>
    <w:p w14:paraId="7666123D" w14:textId="77777777" w:rsidR="00C8083A"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Pseudonümiseerimise loata tühistamine </w:t>
      </w:r>
    </w:p>
    <w:p w14:paraId="70C7F832" w14:textId="77777777" w:rsidR="00C8083A"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Mainekahju </w:t>
      </w:r>
    </w:p>
    <w:p w14:paraId="506FFAA6" w14:textId="77777777" w:rsidR="00C8083A"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Usalduse kadu </w:t>
      </w:r>
    </w:p>
    <w:p w14:paraId="6446B4B4" w14:textId="77777777" w:rsidR="00C8083A"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AK teabe või ameti- ja kutsesaladusega kaitstud teabe kadu </w:t>
      </w:r>
    </w:p>
    <w:p w14:paraId="66DAB28B" w14:textId="7FCD21B8" w:rsidR="00C8083A" w:rsidRDefault="007710AE" w:rsidP="007710AE">
      <w:pPr>
        <w:jc w:val="both"/>
        <w:rPr>
          <w:rFonts w:ascii="Times New Roman" w:hAnsi="Times New Roman" w:cs="Times New Roman"/>
        </w:rPr>
      </w:pPr>
      <w:r w:rsidRPr="007710AE">
        <w:rPr>
          <w:rFonts w:ascii="Times New Roman" w:hAnsi="Times New Roman" w:cs="Times New Roman"/>
        </w:rPr>
        <w:t xml:space="preserve">Muu (palun täpsusta):________________________________________________________________ </w:t>
      </w:r>
    </w:p>
    <w:p w14:paraId="2C707D2C" w14:textId="77777777" w:rsidR="00C8083A" w:rsidRDefault="007710AE" w:rsidP="00772652">
      <w:pPr>
        <w:spacing w:after="0"/>
        <w:jc w:val="both"/>
        <w:rPr>
          <w:rFonts w:ascii="Times New Roman" w:hAnsi="Times New Roman" w:cs="Times New Roman"/>
        </w:rPr>
      </w:pPr>
      <w:r w:rsidRPr="007710AE">
        <w:rPr>
          <w:rFonts w:ascii="Times New Roman" w:hAnsi="Times New Roman" w:cs="Times New Roman"/>
        </w:rPr>
        <w:t xml:space="preserve">8. Rikkumisega seotud järeltegevused </w:t>
      </w:r>
    </w:p>
    <w:p w14:paraId="68524F36" w14:textId="77777777" w:rsidR="00C8083A" w:rsidRDefault="007710AE" w:rsidP="00772652">
      <w:pPr>
        <w:spacing w:after="0"/>
        <w:jc w:val="both"/>
        <w:rPr>
          <w:rFonts w:ascii="Times New Roman" w:hAnsi="Times New Roman" w:cs="Times New Roman"/>
        </w:rPr>
      </w:pPr>
      <w:r w:rsidRPr="007710AE">
        <w:rPr>
          <w:rFonts w:ascii="Times New Roman" w:hAnsi="Times New Roman" w:cs="Times New Roman"/>
        </w:rPr>
        <w:t xml:space="preserve">Isikute teavitamine </w:t>
      </w:r>
    </w:p>
    <w:p w14:paraId="3651B355" w14:textId="77777777" w:rsidR="00C8083A" w:rsidRDefault="007710AE" w:rsidP="00772652">
      <w:pPr>
        <w:spacing w:after="0"/>
        <w:jc w:val="both"/>
        <w:rPr>
          <w:rFonts w:ascii="Times New Roman" w:hAnsi="Times New Roman" w:cs="Times New Roman"/>
        </w:rPr>
      </w:pPr>
      <w:r w:rsidRPr="007710AE">
        <w:rPr>
          <w:rFonts w:ascii="Times New Roman" w:hAnsi="Times New Roman" w:cs="Times New Roman"/>
        </w:rPr>
        <w:t xml:space="preserve">Juba teavitatud (kuupäev/kuu/aasta):_____________ </w:t>
      </w:r>
    </w:p>
    <w:p w14:paraId="326D2496" w14:textId="77777777" w:rsidR="00C8083A" w:rsidRDefault="007710AE" w:rsidP="00772652">
      <w:pPr>
        <w:spacing w:after="0"/>
        <w:jc w:val="both"/>
        <w:rPr>
          <w:rFonts w:ascii="Times New Roman" w:hAnsi="Times New Roman" w:cs="Times New Roman"/>
        </w:rPr>
      </w:pPr>
      <w:r w:rsidRPr="007710AE">
        <w:rPr>
          <w:rFonts w:ascii="Times New Roman" w:hAnsi="Times New Roman" w:cs="Times New Roman"/>
        </w:rPr>
        <w:t xml:space="preserve">Kuidas teavitus toimus (märgi kast, üks või mitu valikut): </w:t>
      </w:r>
    </w:p>
    <w:p w14:paraId="7E5F1DCD" w14:textId="77777777" w:rsidR="00C8083A"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E-kirjaga </w:t>
      </w:r>
    </w:p>
    <w:p w14:paraId="0006B59F" w14:textId="77777777" w:rsidR="00C8083A"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Lühisõnumiga (SMS) </w:t>
      </w:r>
    </w:p>
    <w:p w14:paraId="6445D46F" w14:textId="77777777" w:rsidR="00C8083A"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Helistamisega </w:t>
      </w:r>
    </w:p>
    <w:p w14:paraId="69BC752E" w14:textId="77777777" w:rsidR="00C8083A"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Meedias sh sotsiaalmeedias </w:t>
      </w:r>
    </w:p>
    <w:p w14:paraId="17D10402" w14:textId="77777777" w:rsidR="00C8083A"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Asutuse/ettevõtte võrgulehel Muu (palun täpsusta):</w:t>
      </w:r>
    </w:p>
    <w:p w14:paraId="4D930C2A" w14:textId="568A6EFF" w:rsidR="00C8083A" w:rsidRDefault="007710AE" w:rsidP="00772652">
      <w:pPr>
        <w:spacing w:after="0"/>
        <w:jc w:val="both"/>
        <w:rPr>
          <w:rFonts w:ascii="Times New Roman" w:hAnsi="Times New Roman" w:cs="Times New Roman"/>
        </w:rPr>
      </w:pPr>
      <w:r w:rsidRPr="007710AE">
        <w:rPr>
          <w:rFonts w:ascii="Times New Roman" w:hAnsi="Times New Roman" w:cs="Times New Roman"/>
        </w:rPr>
        <w:t xml:space="preserve">________________________________________________________________ </w:t>
      </w:r>
    </w:p>
    <w:p w14:paraId="4008BE53" w14:textId="6D961272" w:rsidR="00C8083A" w:rsidRDefault="007710AE" w:rsidP="007710AE">
      <w:pPr>
        <w:jc w:val="both"/>
        <w:rPr>
          <w:rFonts w:ascii="Times New Roman" w:hAnsi="Times New Roman" w:cs="Times New Roman"/>
        </w:rPr>
      </w:pPr>
      <w:r w:rsidRPr="007710AE">
        <w:rPr>
          <w:rFonts w:ascii="Times New Roman" w:hAnsi="Times New Roman" w:cs="Times New Roman"/>
        </w:rPr>
        <w:t>Mis oli teavituse sisu:________________________________________________________________</w:t>
      </w:r>
      <w:r w:rsidR="00C8083A">
        <w:rPr>
          <w:rFonts w:ascii="Times New Roman" w:hAnsi="Times New Roman" w:cs="Times New Roman"/>
        </w:rPr>
        <w:t>_</w:t>
      </w:r>
      <w:r w:rsidRPr="007710AE">
        <w:rPr>
          <w:rFonts w:ascii="Times New Roman" w:hAnsi="Times New Roman" w:cs="Times New Roman"/>
        </w:rPr>
        <w:t xml:space="preserve"> _________________________________________________________________________________</w:t>
      </w:r>
      <w:r w:rsidR="00C8083A">
        <w:rPr>
          <w:rFonts w:ascii="Times New Roman" w:hAnsi="Times New Roman" w:cs="Times New Roman"/>
        </w:rPr>
        <w:t>__</w:t>
      </w:r>
      <w:r w:rsidRPr="007710AE">
        <w:rPr>
          <w:rFonts w:ascii="Times New Roman" w:hAnsi="Times New Roman" w:cs="Times New Roman"/>
        </w:rPr>
        <w:t xml:space="preserve">_________________________________________________________________________________ </w:t>
      </w:r>
    </w:p>
    <w:p w14:paraId="4F226ECF" w14:textId="77777777" w:rsidR="00C8083A" w:rsidRDefault="007710AE" w:rsidP="00772652">
      <w:pPr>
        <w:spacing w:after="0"/>
        <w:jc w:val="both"/>
        <w:rPr>
          <w:rFonts w:ascii="Times New Roman" w:hAnsi="Times New Roman" w:cs="Times New Roman"/>
        </w:rPr>
      </w:pPr>
      <w:r w:rsidRPr="007710AE">
        <w:rPr>
          <w:rFonts w:ascii="Times New Roman" w:hAnsi="Times New Roman" w:cs="Times New Roman"/>
        </w:rPr>
        <w:t xml:space="preserve">Veel pole teavitanud, kuid teavitame: (kuupäev/kuu/aasta):_____________ </w:t>
      </w:r>
    </w:p>
    <w:p w14:paraId="4BF0E0D3" w14:textId="0816009E" w:rsidR="007710AE"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Pole selge kas on vaja teavitada</w:t>
      </w:r>
    </w:p>
    <w:p w14:paraId="5DC82FD2" w14:textId="77777777" w:rsidR="00C8083A" w:rsidRDefault="007710AE" w:rsidP="00C8083A">
      <w:pPr>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Ei ole vajalik teavitada </w:t>
      </w:r>
    </w:p>
    <w:p w14:paraId="6FBDC33F" w14:textId="77777777" w:rsidR="00C8083A" w:rsidRDefault="007710AE" w:rsidP="007710AE">
      <w:pPr>
        <w:jc w:val="both"/>
        <w:rPr>
          <w:rFonts w:ascii="Times New Roman" w:hAnsi="Times New Roman" w:cs="Times New Roman"/>
        </w:rPr>
      </w:pPr>
      <w:r w:rsidRPr="007710AE">
        <w:rPr>
          <w:rFonts w:ascii="Times New Roman" w:hAnsi="Times New Roman" w:cs="Times New Roman"/>
        </w:rPr>
        <w:t xml:space="preserve">Kui pidasite vajalikuks isikuid mitte teavitada, siis selgitage, kuidas jõudsite järeldusele, et rikkumisega ei kaasne isikute õigustele ja vabadustele suurt riski: </w:t>
      </w:r>
    </w:p>
    <w:p w14:paraId="055EF5EB" w14:textId="77777777" w:rsidR="00C8083A" w:rsidRDefault="007710AE" w:rsidP="007710AE">
      <w:pPr>
        <w:jc w:val="both"/>
        <w:rPr>
          <w:rFonts w:ascii="Times New Roman" w:hAnsi="Times New Roman" w:cs="Times New Roman"/>
        </w:rPr>
      </w:pPr>
      <w:r w:rsidRPr="007710AE">
        <w:rPr>
          <w:rFonts w:ascii="Times New Roman" w:hAnsi="Times New Roman" w:cs="Times New Roman"/>
        </w:rPr>
        <w:t xml:space="preserve">_________________________________________________________________________________ _________________________________________________________________________________ </w:t>
      </w:r>
    </w:p>
    <w:p w14:paraId="272FE69F" w14:textId="77777777" w:rsidR="00C8083A" w:rsidRDefault="007710AE" w:rsidP="007710AE">
      <w:pPr>
        <w:jc w:val="both"/>
        <w:rPr>
          <w:rFonts w:ascii="Times New Roman" w:hAnsi="Times New Roman" w:cs="Times New Roman"/>
        </w:rPr>
      </w:pPr>
      <w:r w:rsidRPr="007710AE">
        <w:rPr>
          <w:rFonts w:ascii="Times New Roman" w:hAnsi="Times New Roman" w:cs="Times New Roman"/>
        </w:rPr>
        <w:t xml:space="preserve">Kirjeldage kavandatud ja rakendatud meetmeid rikkumise lahendamiseks, kahjulike mõjude leevendamiseks ja ennetamiseks tulevikus: </w:t>
      </w:r>
    </w:p>
    <w:p w14:paraId="7A7D364F" w14:textId="77777777" w:rsidR="00C8083A" w:rsidRDefault="007710AE" w:rsidP="007710AE">
      <w:pPr>
        <w:jc w:val="both"/>
        <w:rPr>
          <w:rFonts w:ascii="Times New Roman" w:hAnsi="Times New Roman" w:cs="Times New Roman"/>
        </w:rPr>
      </w:pPr>
      <w:r w:rsidRPr="007710AE">
        <w:rPr>
          <w:rFonts w:ascii="Times New Roman" w:hAnsi="Times New Roman" w:cs="Times New Roman"/>
        </w:rPr>
        <w:t xml:space="preserve">_________________________________________________________________________________ _________________________________________________________________________________ </w:t>
      </w:r>
    </w:p>
    <w:p w14:paraId="030D0532" w14:textId="77777777" w:rsidR="00C8083A" w:rsidRDefault="007710AE" w:rsidP="00772652">
      <w:pPr>
        <w:spacing w:after="0"/>
        <w:jc w:val="both"/>
        <w:rPr>
          <w:rFonts w:ascii="Times New Roman" w:hAnsi="Times New Roman" w:cs="Times New Roman"/>
        </w:rPr>
      </w:pPr>
      <w:r w:rsidRPr="007710AE">
        <w:rPr>
          <w:rFonts w:ascii="Times New Roman" w:hAnsi="Times New Roman" w:cs="Times New Roman"/>
        </w:rPr>
        <w:t xml:space="preserve">9. Rikkumise piiriülene mõju </w:t>
      </w:r>
    </w:p>
    <w:p w14:paraId="29E5488A" w14:textId="77777777" w:rsidR="00C8083A" w:rsidRDefault="007710AE" w:rsidP="00772652">
      <w:pPr>
        <w:spacing w:after="0"/>
        <w:jc w:val="both"/>
        <w:rPr>
          <w:rFonts w:ascii="Times New Roman" w:hAnsi="Times New Roman" w:cs="Times New Roman"/>
        </w:rPr>
      </w:pPr>
      <w:r w:rsidRPr="007710AE">
        <w:rPr>
          <w:rFonts w:ascii="Times New Roman" w:hAnsi="Times New Roman" w:cs="Times New Roman"/>
        </w:rPr>
        <w:t xml:space="preserve">Millises riigis on teie peamine tegevuskoht? (palun kirjuta riigi nimi):___________________________ </w:t>
      </w:r>
    </w:p>
    <w:p w14:paraId="5C7C284E" w14:textId="77777777" w:rsidR="00C8083A" w:rsidRDefault="007710AE" w:rsidP="00772652">
      <w:pPr>
        <w:spacing w:after="0"/>
        <w:jc w:val="both"/>
        <w:rPr>
          <w:rFonts w:ascii="Times New Roman" w:hAnsi="Times New Roman" w:cs="Times New Roman"/>
        </w:rPr>
      </w:pPr>
      <w:r w:rsidRPr="007710AE">
        <w:rPr>
          <w:rFonts w:ascii="Times New Roman" w:hAnsi="Times New Roman" w:cs="Times New Roman"/>
        </w:rPr>
        <w:t xml:space="preserve">Rikkumisest on puudutatud ka teiste EL riikide isikud: </w:t>
      </w:r>
    </w:p>
    <w:p w14:paraId="00AE2BC7" w14:textId="77777777" w:rsidR="00C8083A" w:rsidRDefault="007710AE" w:rsidP="00772652">
      <w:pPr>
        <w:spacing w:after="0"/>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Ei </w:t>
      </w:r>
    </w:p>
    <w:p w14:paraId="228DE390" w14:textId="77777777" w:rsidR="00C8083A" w:rsidRDefault="007710AE" w:rsidP="007710AE">
      <w:pPr>
        <w:jc w:val="both"/>
        <w:rPr>
          <w:rFonts w:ascii="Times New Roman" w:hAnsi="Times New Roman" w:cs="Times New Roman"/>
        </w:rPr>
      </w:pPr>
      <w:r w:rsidRPr="007710AE">
        <w:rPr>
          <w:rFonts w:ascii="Segoe UI Symbol" w:hAnsi="Segoe UI Symbol" w:cs="Segoe UI Symbol"/>
        </w:rPr>
        <w:t>☐</w:t>
      </w:r>
      <w:r w:rsidRPr="007710AE">
        <w:rPr>
          <w:rFonts w:ascii="Times New Roman" w:hAnsi="Times New Roman" w:cs="Times New Roman"/>
        </w:rPr>
        <w:t xml:space="preserve"> Jah (palun täpsusta, milliste riikide ning tooge välja isikute arv riikide lõikes. </w:t>
      </w:r>
    </w:p>
    <w:p w14:paraId="2926D877" w14:textId="77777777" w:rsidR="00C8083A" w:rsidRDefault="007710AE" w:rsidP="007710AE">
      <w:pPr>
        <w:jc w:val="both"/>
        <w:rPr>
          <w:rFonts w:ascii="Times New Roman" w:hAnsi="Times New Roman" w:cs="Times New Roman"/>
        </w:rPr>
      </w:pPr>
      <w:r w:rsidRPr="007710AE">
        <w:rPr>
          <w:rFonts w:ascii="Times New Roman" w:hAnsi="Times New Roman" w:cs="Times New Roman"/>
        </w:rPr>
        <w:t xml:space="preserve">Kui puudutatud isikuandmete koosseis on riigiti erinev, tooge ka see välja): </w:t>
      </w:r>
    </w:p>
    <w:p w14:paraId="568958F7" w14:textId="3C4E768D" w:rsidR="007710AE" w:rsidRPr="00772652" w:rsidRDefault="007710AE" w:rsidP="00772652">
      <w:pPr>
        <w:jc w:val="both"/>
        <w:rPr>
          <w:rFonts w:ascii="Times New Roman" w:hAnsi="Times New Roman" w:cs="Times New Roman"/>
        </w:rPr>
      </w:pPr>
      <w:r w:rsidRPr="007710AE">
        <w:rPr>
          <w:rFonts w:ascii="Times New Roman" w:hAnsi="Times New Roman" w:cs="Times New Roman"/>
        </w:rPr>
        <w:lastRenderedPageBreak/>
        <w:t>_________________________________________________________________________________</w:t>
      </w:r>
    </w:p>
    <w:sectPr w:rsidR="007710AE" w:rsidRPr="00772652">
      <w:headerReference w:type="default" r:id="rId7"/>
      <w:footerReference w:type="even" r:id="rId8"/>
      <w:footerReference w:type="default" r:id="rId9"/>
      <w:footerReference w:type="firs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E5E35F" w14:textId="77777777" w:rsidR="002B796B" w:rsidRDefault="002B796B" w:rsidP="005F08AB">
      <w:pPr>
        <w:spacing w:after="0" w:line="240" w:lineRule="auto"/>
      </w:pPr>
      <w:r>
        <w:separator/>
      </w:r>
    </w:p>
  </w:endnote>
  <w:endnote w:type="continuationSeparator" w:id="0">
    <w:p w14:paraId="500FAC9D" w14:textId="77777777" w:rsidR="002B796B" w:rsidRDefault="002B796B" w:rsidP="005F08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E83C0" w14:textId="74646BFD" w:rsidR="005F08AB" w:rsidRDefault="005F08AB">
    <w:pPr>
      <w:pStyle w:val="Footer"/>
    </w:pPr>
    <w:r>
      <w:rPr>
        <w:noProof/>
      </w:rPr>
      <mc:AlternateContent>
        <mc:Choice Requires="wps">
          <w:drawing>
            <wp:anchor distT="0" distB="0" distL="0" distR="0" simplePos="0" relativeHeight="251659264" behindDoc="0" locked="0" layoutInCell="1" allowOverlap="1" wp14:anchorId="4B8FB70E" wp14:editId="5B1C1D33">
              <wp:simplePos x="635" y="635"/>
              <wp:positionH relativeFrom="page">
                <wp:align>center</wp:align>
              </wp:positionH>
              <wp:positionV relativeFrom="page">
                <wp:align>bottom</wp:align>
              </wp:positionV>
              <wp:extent cx="5760720" cy="591820"/>
              <wp:effectExtent l="0" t="0" r="11430" b="0"/>
              <wp:wrapNone/>
              <wp:docPr id="732378891" name="Text Box 2" descr="Nasdaq - Internal Use: Distribution limited to Nasdaq personnel and authorized third parties subject to confidentiality obligation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760720" cy="591820"/>
                      </a:xfrm>
                      <a:prstGeom prst="rect">
                        <a:avLst/>
                      </a:prstGeom>
                      <a:noFill/>
                      <a:ln>
                        <a:noFill/>
                      </a:ln>
                    </wps:spPr>
                    <wps:txbx>
                      <w:txbxContent>
                        <w:p w14:paraId="05B72416" w14:textId="5DF00ADA" w:rsidR="005F08AB" w:rsidRPr="005F08AB" w:rsidRDefault="005F08AB" w:rsidP="005F08AB">
                          <w:pPr>
                            <w:spacing w:after="0"/>
                            <w:rPr>
                              <w:rFonts w:ascii="Calibri" w:eastAsia="Calibri" w:hAnsi="Calibri" w:cs="Calibri"/>
                              <w:noProof/>
                              <w:color w:val="000000"/>
                              <w:sz w:val="24"/>
                              <w:szCs w:val="24"/>
                            </w:rPr>
                          </w:pPr>
                          <w:r w:rsidRPr="005F08AB">
                            <w:rPr>
                              <w:rFonts w:ascii="Calibri" w:eastAsia="Calibri" w:hAnsi="Calibri" w:cs="Calibri"/>
                              <w:noProof/>
                              <w:color w:val="000000"/>
                              <w:sz w:val="24"/>
                              <w:szCs w:val="24"/>
                            </w:rPr>
                            <w:t>Nasdaq - Internal Use: Distribution limited to Nasdaq personnel and authorized third parties subject to confidentiality obligations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B8FB70E" id="_x0000_t202" coordsize="21600,21600" o:spt="202" path="m,l,21600r21600,l21600,xe">
              <v:stroke joinstyle="miter"/>
              <v:path gradientshapeok="t" o:connecttype="rect"/>
            </v:shapetype>
            <v:shape id="Text Box 2" o:spid="_x0000_s1026" type="#_x0000_t202" alt="Nasdaq - Internal Use: Distribution limited to Nasdaq personnel and authorized third parties subject to confidentiality obligations" style="position:absolute;margin-left:0;margin-top:0;width:453.6pt;height:46.6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" filled="f" stroked="f">
              <v:textbox style="mso-fit-shape-to-text:t" inset="0,0,0,15pt">
                <w:txbxContent>
                  <w:p w14:paraId="05B72416" w14:textId="5DF00ADA" w:rsidR="005F08AB" w:rsidRPr="005F08AB" w:rsidRDefault="005F08AB" w:rsidP="005F08AB">
                    <w:pPr>
                      <w:spacing w:after="0"/>
                      <w:rPr>
                        <w:rFonts w:ascii="Calibri" w:eastAsia="Calibri" w:hAnsi="Calibri" w:cs="Calibri"/>
                        <w:noProof/>
                        <w:color w:val="000000"/>
                        <w:sz w:val="24"/>
                        <w:szCs w:val="24"/>
                      </w:rPr>
                    </w:pPr>
                    <w:r w:rsidRPr="005F08AB">
                      <w:rPr>
                        <w:rFonts w:ascii="Calibri" w:eastAsia="Calibri" w:hAnsi="Calibri" w:cs="Calibri"/>
                        <w:noProof/>
                        <w:color w:val="000000"/>
                        <w:sz w:val="24"/>
                        <w:szCs w:val="24"/>
                      </w:rPr>
                      <w:t>Nasdaq - Internal Use: Distribution limited to Nasdaq personnel and authorized third parties subject to confidentiality obligations</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w:hAnsi="Times'"/>
      </w:rPr>
      <w:id w:val="-1086841381"/>
      <w:docPartObj>
        <w:docPartGallery w:val="Page Numbers (Bottom of Page)"/>
        <w:docPartUnique/>
      </w:docPartObj>
    </w:sdtPr>
    <w:sdtEndPr>
      <w:rPr>
        <w:noProof/>
      </w:rPr>
    </w:sdtEndPr>
    <w:sdtContent>
      <w:p w14:paraId="24458FEC" w14:textId="3D4D73BE" w:rsidR="007710AE" w:rsidRPr="00772652" w:rsidRDefault="007710AE">
        <w:pPr>
          <w:pStyle w:val="Footer"/>
          <w:jc w:val="center"/>
          <w:rPr>
            <w:rFonts w:ascii="Times'" w:hAnsi="Times'"/>
          </w:rPr>
        </w:pPr>
        <w:r w:rsidRPr="00772652">
          <w:rPr>
            <w:rFonts w:ascii="Times'" w:hAnsi="Times'"/>
          </w:rPr>
          <w:fldChar w:fldCharType="begin"/>
        </w:r>
        <w:r w:rsidRPr="00772652">
          <w:rPr>
            <w:rFonts w:ascii="Times'" w:hAnsi="Times'"/>
          </w:rPr>
          <w:instrText xml:space="preserve"> PAGE   \* MERGEFORMAT </w:instrText>
        </w:r>
        <w:r w:rsidRPr="00772652">
          <w:rPr>
            <w:rFonts w:ascii="Times'" w:hAnsi="Times'"/>
          </w:rPr>
          <w:fldChar w:fldCharType="separate"/>
        </w:r>
        <w:r w:rsidRPr="00772652">
          <w:rPr>
            <w:rFonts w:ascii="Times'" w:hAnsi="Times'"/>
            <w:noProof/>
          </w:rPr>
          <w:t>2</w:t>
        </w:r>
        <w:r w:rsidRPr="00772652">
          <w:rPr>
            <w:rFonts w:ascii="Times'" w:hAnsi="Times'"/>
            <w:noProof/>
          </w:rPr>
          <w:fldChar w:fldCharType="end"/>
        </w:r>
      </w:p>
    </w:sdtContent>
  </w:sdt>
  <w:p w14:paraId="7BD82554" w14:textId="052980F9" w:rsidR="005F08AB" w:rsidRDefault="005F08A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566BA" w14:textId="74BF2A2C" w:rsidR="005F08AB" w:rsidRDefault="005F08AB">
    <w:pPr>
      <w:pStyle w:val="Footer"/>
    </w:pPr>
    <w:r>
      <w:rPr>
        <w:noProof/>
      </w:rPr>
      <mc:AlternateContent>
        <mc:Choice Requires="wps">
          <w:drawing>
            <wp:anchor distT="0" distB="0" distL="0" distR="0" simplePos="0" relativeHeight="251658240" behindDoc="0" locked="0" layoutInCell="1" allowOverlap="1" wp14:anchorId="64C1CA9A" wp14:editId="5D4A9775">
              <wp:simplePos x="635" y="635"/>
              <wp:positionH relativeFrom="page">
                <wp:align>center</wp:align>
              </wp:positionH>
              <wp:positionV relativeFrom="page">
                <wp:align>bottom</wp:align>
              </wp:positionV>
              <wp:extent cx="5760720" cy="591820"/>
              <wp:effectExtent l="0" t="0" r="11430" b="0"/>
              <wp:wrapNone/>
              <wp:docPr id="410469292" name="Text Box 1" descr="Nasdaq - Internal Use: Distribution limited to Nasdaq personnel and authorized third parties subject to confidentiality obligation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760720" cy="591820"/>
                      </a:xfrm>
                      <a:prstGeom prst="rect">
                        <a:avLst/>
                      </a:prstGeom>
                      <a:noFill/>
                      <a:ln>
                        <a:noFill/>
                      </a:ln>
                    </wps:spPr>
                    <wps:txbx>
                      <w:txbxContent>
                        <w:p w14:paraId="16413E68" w14:textId="6003D314" w:rsidR="005F08AB" w:rsidRPr="005F08AB" w:rsidRDefault="005F08AB" w:rsidP="005F08AB">
                          <w:pPr>
                            <w:spacing w:after="0"/>
                            <w:rPr>
                              <w:rFonts w:ascii="Calibri" w:eastAsia="Calibri" w:hAnsi="Calibri" w:cs="Calibri"/>
                              <w:noProof/>
                              <w:color w:val="000000"/>
                              <w:sz w:val="24"/>
                              <w:szCs w:val="24"/>
                            </w:rPr>
                          </w:pPr>
                          <w:r w:rsidRPr="005F08AB">
                            <w:rPr>
                              <w:rFonts w:ascii="Calibri" w:eastAsia="Calibri" w:hAnsi="Calibri" w:cs="Calibri"/>
                              <w:noProof/>
                              <w:color w:val="000000"/>
                              <w:sz w:val="24"/>
                              <w:szCs w:val="24"/>
                            </w:rPr>
                            <w:t>Nasdaq - Internal Use: Distribution limited to Nasdaq personnel and authorized third parties subject to confidentiality obligations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4C1CA9A" id="_x0000_t202" coordsize="21600,21600" o:spt="202" path="m,l,21600r21600,l21600,xe">
              <v:stroke joinstyle="miter"/>
              <v:path gradientshapeok="t" o:connecttype="rect"/>
            </v:shapetype>
            <v:shape id="Text Box 1" o:spid="_x0000_s1027" type="#_x0000_t202" alt="Nasdaq - Internal Use: Distribution limited to Nasdaq personnel and authorized third parties subject to confidentiality obligations" style="position:absolute;margin-left:0;margin-top:0;width:453.6pt;height:46.6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" filled="f" stroked="f">
              <v:textbox style="mso-fit-shape-to-text:t" inset="0,0,0,15pt">
                <w:txbxContent>
                  <w:p w14:paraId="16413E68" w14:textId="6003D314" w:rsidR="005F08AB" w:rsidRPr="005F08AB" w:rsidRDefault="005F08AB" w:rsidP="005F08AB">
                    <w:pPr>
                      <w:spacing w:after="0"/>
                      <w:rPr>
                        <w:rFonts w:ascii="Calibri" w:eastAsia="Calibri" w:hAnsi="Calibri" w:cs="Calibri"/>
                        <w:noProof/>
                        <w:color w:val="000000"/>
                        <w:sz w:val="24"/>
                        <w:szCs w:val="24"/>
                      </w:rPr>
                    </w:pPr>
                    <w:r w:rsidRPr="005F08AB">
                      <w:rPr>
                        <w:rFonts w:ascii="Calibri" w:eastAsia="Calibri" w:hAnsi="Calibri" w:cs="Calibri"/>
                        <w:noProof/>
                        <w:color w:val="000000"/>
                        <w:sz w:val="24"/>
                        <w:szCs w:val="24"/>
                      </w:rPr>
                      <w:t>Nasdaq - Internal Use: Distribution limited to Nasdaq personnel and authorized third parties subject to confidentiality obligations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37B616" w14:textId="77777777" w:rsidR="002B796B" w:rsidRDefault="002B796B" w:rsidP="005F08AB">
      <w:pPr>
        <w:spacing w:after="0" w:line="240" w:lineRule="auto"/>
      </w:pPr>
      <w:r>
        <w:separator/>
      </w:r>
    </w:p>
  </w:footnote>
  <w:footnote w:type="continuationSeparator" w:id="0">
    <w:p w14:paraId="3D1C7799" w14:textId="77777777" w:rsidR="002B796B" w:rsidRDefault="002B796B" w:rsidP="005F08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659907" w14:textId="141B9666" w:rsidR="00EB4345" w:rsidRDefault="00EB4345">
    <w:pPr>
      <w:pStyle w:val="Heade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C774AE"/>
    <w:multiLevelType w:val="multilevel"/>
    <w:tmpl w:val="DE9EEFC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7A37825"/>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FD73D8A"/>
    <w:multiLevelType w:val="multilevel"/>
    <w:tmpl w:val="DE9EEFC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8112E6E"/>
    <w:multiLevelType w:val="multilevel"/>
    <w:tmpl w:val="DE9EEFC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F66624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1660616"/>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80C1B13"/>
    <w:multiLevelType w:val="multilevel"/>
    <w:tmpl w:val="D4E0126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7" w15:restartNumberingAfterBreak="0">
    <w:nsid w:val="6F347D3B"/>
    <w:multiLevelType w:val="multilevel"/>
    <w:tmpl w:val="D4E0126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num w:numId="1" w16cid:durableId="1002661881">
    <w:abstractNumId w:val="7"/>
  </w:num>
  <w:num w:numId="2" w16cid:durableId="1664432376">
    <w:abstractNumId w:val="6"/>
  </w:num>
  <w:num w:numId="3" w16cid:durableId="841119829">
    <w:abstractNumId w:val="3"/>
  </w:num>
  <w:num w:numId="4" w16cid:durableId="1574586878">
    <w:abstractNumId w:val="5"/>
  </w:num>
  <w:num w:numId="5" w16cid:durableId="1061058895">
    <w:abstractNumId w:val="2"/>
  </w:num>
  <w:num w:numId="6" w16cid:durableId="1966232973">
    <w:abstractNumId w:val="4"/>
  </w:num>
  <w:num w:numId="7" w16cid:durableId="1650861335">
    <w:abstractNumId w:val="1"/>
  </w:num>
  <w:num w:numId="8" w16cid:durableId="10175854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066"/>
    <w:rsid w:val="00004E6D"/>
    <w:rsid w:val="00041AD1"/>
    <w:rsid w:val="00051983"/>
    <w:rsid w:val="00061FD7"/>
    <w:rsid w:val="000A6C85"/>
    <w:rsid w:val="000B0326"/>
    <w:rsid w:val="000E6A6C"/>
    <w:rsid w:val="00282E46"/>
    <w:rsid w:val="002B796B"/>
    <w:rsid w:val="00342E73"/>
    <w:rsid w:val="003B0F31"/>
    <w:rsid w:val="003B38A3"/>
    <w:rsid w:val="003F2D26"/>
    <w:rsid w:val="004F08BD"/>
    <w:rsid w:val="00543877"/>
    <w:rsid w:val="00553066"/>
    <w:rsid w:val="005707FE"/>
    <w:rsid w:val="00582655"/>
    <w:rsid w:val="005F08AB"/>
    <w:rsid w:val="00616B92"/>
    <w:rsid w:val="00685D38"/>
    <w:rsid w:val="00745598"/>
    <w:rsid w:val="007476E3"/>
    <w:rsid w:val="007710AE"/>
    <w:rsid w:val="00772652"/>
    <w:rsid w:val="00803FFD"/>
    <w:rsid w:val="00814DA5"/>
    <w:rsid w:val="00895E19"/>
    <w:rsid w:val="00902EA3"/>
    <w:rsid w:val="00937536"/>
    <w:rsid w:val="00963BFD"/>
    <w:rsid w:val="00986712"/>
    <w:rsid w:val="009D2FA2"/>
    <w:rsid w:val="00A53081"/>
    <w:rsid w:val="00AA4F68"/>
    <w:rsid w:val="00AF68B3"/>
    <w:rsid w:val="00B21D59"/>
    <w:rsid w:val="00B27AD3"/>
    <w:rsid w:val="00BF0F34"/>
    <w:rsid w:val="00C773B7"/>
    <w:rsid w:val="00C8083A"/>
    <w:rsid w:val="00D732CB"/>
    <w:rsid w:val="00D75275"/>
    <w:rsid w:val="00DA0617"/>
    <w:rsid w:val="00DA22A0"/>
    <w:rsid w:val="00E275F8"/>
    <w:rsid w:val="00E92894"/>
    <w:rsid w:val="00EB4345"/>
    <w:rsid w:val="00EB7C6B"/>
    <w:rsid w:val="00F01ECB"/>
    <w:rsid w:val="00FE430B"/>
    <w:rsid w:val="00FF5A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729F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3066"/>
    <w:rPr>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3066"/>
    <w:pPr>
      <w:ind w:left="720"/>
      <w:contextualSpacing/>
    </w:pPr>
  </w:style>
  <w:style w:type="table" w:styleId="TableGrid">
    <w:name w:val="Table Grid"/>
    <w:basedOn w:val="TableNormal"/>
    <w:uiPriority w:val="39"/>
    <w:rsid w:val="00553066"/>
    <w:pPr>
      <w:spacing w:after="0" w:line="240" w:lineRule="auto"/>
    </w:pPr>
    <w:rPr>
      <w:lang w:val="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14D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4DA5"/>
    <w:rPr>
      <w:rFonts w:ascii="Segoe UI" w:hAnsi="Segoe UI" w:cs="Segoe UI"/>
      <w:sz w:val="18"/>
      <w:szCs w:val="18"/>
      <w:lang w:val="et-EE"/>
    </w:rPr>
  </w:style>
  <w:style w:type="paragraph" w:styleId="Revision">
    <w:name w:val="Revision"/>
    <w:hidden/>
    <w:uiPriority w:val="99"/>
    <w:semiHidden/>
    <w:rsid w:val="00E275F8"/>
    <w:pPr>
      <w:spacing w:after="0" w:line="240" w:lineRule="auto"/>
    </w:pPr>
    <w:rPr>
      <w:lang w:val="et-EE"/>
    </w:rPr>
  </w:style>
  <w:style w:type="paragraph" w:styleId="Footer">
    <w:name w:val="footer"/>
    <w:basedOn w:val="Normal"/>
    <w:link w:val="FooterChar"/>
    <w:uiPriority w:val="99"/>
    <w:unhideWhenUsed/>
    <w:rsid w:val="005F08AB"/>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08AB"/>
    <w:rPr>
      <w:lang w:val="et-EE"/>
    </w:rPr>
  </w:style>
  <w:style w:type="paragraph" w:styleId="Header">
    <w:name w:val="header"/>
    <w:basedOn w:val="Normal"/>
    <w:link w:val="HeaderChar"/>
    <w:uiPriority w:val="99"/>
    <w:unhideWhenUsed/>
    <w:rsid w:val="00EB434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4345"/>
    <w:rPr>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fe63fdbc-9223-49ac-a12c-b8ae101f8b2d}" enabled="1" method="Standard" siteId="{d0b75e95-684a-45e3-8d2d-53fa2a6a513f}" contentBits="2"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2547</Words>
  <Characters>20967</Characters>
  <Application>Microsoft Office Word</Application>
  <DocSecurity>0</DocSecurity>
  <Lines>476</Lines>
  <Paragraphs>255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2025-11-11T14:53:00Z</dcterms:created>
  <dcterms:modified xsi:type="dcterms:W3CDTF">2025-12-05T12:50:00Z</dcterms:modified>
</cp:coreProperties>
</file>